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CCB80" w14:textId="77777777" w:rsidR="00431CF0" w:rsidRPr="002B1CCF" w:rsidRDefault="00431CF0" w:rsidP="005E36A6">
      <w:pPr>
        <w:ind w:right="-2"/>
        <w:rPr>
          <w:rFonts w:ascii="Calibri" w:hAnsi="Calibri" w:cs="Calibri"/>
          <w:sz w:val="16"/>
          <w:szCs w:val="16"/>
        </w:rPr>
      </w:pPr>
    </w:p>
    <w:p w14:paraId="0B67C83E" w14:textId="77777777" w:rsidR="00255D1F" w:rsidRPr="00B5529C" w:rsidRDefault="00255D1F" w:rsidP="00A80001">
      <w:pPr>
        <w:ind w:right="-2"/>
        <w:jc w:val="right"/>
        <w:rPr>
          <w:rFonts w:ascii="Calibri" w:hAnsi="Calibri" w:cs="Calibri"/>
          <w:sz w:val="22"/>
          <w:szCs w:val="22"/>
        </w:rPr>
      </w:pPr>
      <w:r w:rsidRPr="00B5529C">
        <w:rPr>
          <w:rFonts w:ascii="Calibri" w:hAnsi="Calibri" w:cs="Calibri"/>
          <w:sz w:val="22"/>
          <w:szCs w:val="22"/>
        </w:rPr>
        <w:t>…………………………..</w:t>
      </w:r>
    </w:p>
    <w:p w14:paraId="2779A4BA" w14:textId="77777777" w:rsidR="00255D1F" w:rsidRPr="00255D1F" w:rsidRDefault="00255D1F" w:rsidP="00255D1F">
      <w:pPr>
        <w:ind w:left="8222" w:right="-2"/>
        <w:rPr>
          <w:rFonts w:ascii="Calibri" w:hAnsi="Calibri" w:cs="Calibri"/>
          <w:b/>
          <w:sz w:val="16"/>
          <w:szCs w:val="16"/>
        </w:rPr>
      </w:pPr>
      <w:r w:rsidRPr="00255D1F">
        <w:rPr>
          <w:rFonts w:ascii="Calibri" w:hAnsi="Calibri" w:cs="Calibri"/>
          <w:sz w:val="16"/>
          <w:szCs w:val="16"/>
        </w:rPr>
        <w:t xml:space="preserve">(miejscowość, data)   </w:t>
      </w:r>
    </w:p>
    <w:p w14:paraId="00B141E0" w14:textId="77777777" w:rsidR="00431CF0" w:rsidRPr="00B5529C" w:rsidRDefault="00431CF0" w:rsidP="005E36A6">
      <w:pPr>
        <w:ind w:right="-2"/>
        <w:rPr>
          <w:rFonts w:ascii="Calibri" w:hAnsi="Calibri" w:cs="Calibri"/>
          <w:b/>
          <w:sz w:val="22"/>
          <w:szCs w:val="22"/>
        </w:rPr>
      </w:pPr>
    </w:p>
    <w:p w14:paraId="2B38DABC" w14:textId="15E6FA60" w:rsidR="00431CF0" w:rsidRPr="00B5529C" w:rsidRDefault="00A80001" w:rsidP="005E36A6">
      <w:pPr>
        <w:spacing w:line="276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Zamawiający</w:t>
      </w:r>
      <w:r w:rsidR="004035DA">
        <w:rPr>
          <w:rFonts w:ascii="Calibri" w:hAnsi="Calibri" w:cs="Calibri"/>
          <w:sz w:val="22"/>
          <w:szCs w:val="22"/>
        </w:rPr>
        <w:t xml:space="preserve"> – </w:t>
      </w:r>
      <w:r w:rsidR="004035DA">
        <w:rPr>
          <w:rFonts w:ascii="Calibri" w:hAnsi="Calibri" w:cs="Calibri"/>
          <w:sz w:val="22"/>
          <w:szCs w:val="22"/>
        </w:rPr>
        <w:tab/>
      </w:r>
      <w:del w:id="0" w:author="Jeżak Kamil" w:date="2023-12-11T11:29:00Z">
        <w:r w:rsidR="002D6C67" w:rsidDel="00EC4619">
          <w:rPr>
            <w:rFonts w:ascii="Calibri" w:hAnsi="Calibri" w:cs="Calibri"/>
            <w:sz w:val="22"/>
            <w:szCs w:val="22"/>
          </w:rPr>
          <w:delText>ENEA Nowa Energia</w:delText>
        </w:r>
      </w:del>
      <w:ins w:id="1" w:author="Jeżak Kamil" w:date="2023-12-11T11:29:00Z">
        <w:r w:rsidR="00EC4619">
          <w:rPr>
            <w:rFonts w:ascii="Calibri" w:hAnsi="Calibri" w:cs="Calibri"/>
            <w:sz w:val="22"/>
            <w:szCs w:val="22"/>
          </w:rPr>
          <w:t>FW Bejsce</w:t>
        </w:r>
      </w:ins>
      <w:r w:rsidR="004035DA">
        <w:rPr>
          <w:rFonts w:ascii="Calibri" w:hAnsi="Calibri" w:cs="Calibri"/>
          <w:sz w:val="22"/>
          <w:szCs w:val="22"/>
        </w:rPr>
        <w:t xml:space="preserve"> sp. z o.o.</w:t>
      </w:r>
    </w:p>
    <w:p w14:paraId="3F2C2628" w14:textId="77777777" w:rsidR="00431CF0" w:rsidRPr="00B5529C" w:rsidRDefault="00431CF0" w:rsidP="005E36A6">
      <w:pPr>
        <w:spacing w:before="120" w:line="276" w:lineRule="auto"/>
        <w:ind w:right="-2"/>
        <w:rPr>
          <w:rFonts w:ascii="Calibri" w:hAnsi="Calibri" w:cs="Calibri"/>
          <w:sz w:val="22"/>
          <w:szCs w:val="22"/>
        </w:rPr>
      </w:pPr>
      <w:r w:rsidRPr="00B5529C">
        <w:rPr>
          <w:rFonts w:ascii="Calibri" w:hAnsi="Calibri" w:cs="Calibri"/>
          <w:b/>
          <w:sz w:val="22"/>
          <w:szCs w:val="22"/>
        </w:rPr>
        <w:t>Wykonawca</w:t>
      </w:r>
      <w:r w:rsidRPr="00B5529C">
        <w:rPr>
          <w:rFonts w:ascii="Calibri" w:hAnsi="Calibri" w:cs="Calibri"/>
          <w:sz w:val="22"/>
          <w:szCs w:val="22"/>
        </w:rPr>
        <w:t xml:space="preserve"> – </w:t>
      </w:r>
      <w:r w:rsidRPr="00B5529C">
        <w:rPr>
          <w:rFonts w:ascii="Calibri" w:hAnsi="Calibri" w:cs="Calibri"/>
          <w:sz w:val="22"/>
          <w:szCs w:val="22"/>
        </w:rPr>
        <w:tab/>
        <w:t>…………………………………………….</w:t>
      </w:r>
    </w:p>
    <w:p w14:paraId="1BC092EE" w14:textId="77777777" w:rsidR="00431CF0" w:rsidRPr="00B5529C" w:rsidRDefault="00431CF0" w:rsidP="005E36A6">
      <w:pPr>
        <w:tabs>
          <w:tab w:val="left" w:pos="1418"/>
        </w:tabs>
        <w:spacing w:before="120" w:line="276" w:lineRule="auto"/>
        <w:ind w:right="-2"/>
        <w:rPr>
          <w:rFonts w:ascii="Calibri" w:hAnsi="Calibri" w:cs="Calibri"/>
          <w:sz w:val="22"/>
          <w:szCs w:val="22"/>
        </w:rPr>
      </w:pPr>
      <w:r w:rsidRPr="00B5529C">
        <w:rPr>
          <w:rFonts w:ascii="Calibri" w:hAnsi="Calibri" w:cs="Calibri"/>
          <w:sz w:val="22"/>
          <w:szCs w:val="22"/>
        </w:rPr>
        <w:tab/>
        <w:t>…………………………………………….</w:t>
      </w:r>
    </w:p>
    <w:p w14:paraId="45D16DB5" w14:textId="77777777" w:rsidR="00431CF0" w:rsidRPr="00C561CD" w:rsidRDefault="00431CF0" w:rsidP="005E36A6">
      <w:pPr>
        <w:ind w:right="-2"/>
        <w:rPr>
          <w:rFonts w:ascii="Calibri" w:hAnsi="Calibri" w:cs="Calibri"/>
        </w:rPr>
      </w:pPr>
    </w:p>
    <w:p w14:paraId="0E6A89E8" w14:textId="77777777" w:rsidR="00431CF0" w:rsidRPr="00C561CD" w:rsidRDefault="00431CF0" w:rsidP="005E36A6">
      <w:pPr>
        <w:ind w:right="-2"/>
        <w:rPr>
          <w:rFonts w:ascii="Calibri" w:hAnsi="Calibri" w:cs="Calibri"/>
        </w:rPr>
      </w:pPr>
    </w:p>
    <w:p w14:paraId="283931E5" w14:textId="77777777" w:rsidR="004A501B" w:rsidRDefault="00431CF0" w:rsidP="00FE530A">
      <w:pPr>
        <w:pStyle w:val="Nagwek1"/>
      </w:pPr>
      <w:r w:rsidRPr="00DD3A61">
        <w:t>PROTOKÓŁ ODBIORU CZĘŚCIOWEGO</w:t>
      </w:r>
      <w:r w:rsidR="004A501B">
        <w:t>/INSPEKTORSKIEGO</w:t>
      </w:r>
    </w:p>
    <w:p w14:paraId="353BE2E7" w14:textId="77777777" w:rsidR="00431CF0" w:rsidRPr="00FE530A" w:rsidRDefault="00431CF0" w:rsidP="00FE530A">
      <w:pPr>
        <w:pStyle w:val="Nagwek1"/>
      </w:pPr>
      <w:r w:rsidRPr="00DD3A61">
        <w:t>ROBÓT</w:t>
      </w:r>
      <w:r w:rsidR="00F471D5">
        <w:t xml:space="preserve"> INWESTYCYJNYCH</w:t>
      </w:r>
    </w:p>
    <w:p w14:paraId="557C810C" w14:textId="77777777" w:rsidR="00431CF0" w:rsidRPr="001D2979" w:rsidRDefault="00431CF0" w:rsidP="005E36A6">
      <w:pPr>
        <w:ind w:right="-2"/>
        <w:rPr>
          <w:rFonts w:ascii="Calibri" w:hAnsi="Calibri" w:cs="Calibri"/>
          <w:b/>
          <w:sz w:val="22"/>
          <w:szCs w:val="22"/>
        </w:rPr>
      </w:pPr>
    </w:p>
    <w:p w14:paraId="246F8DFD" w14:textId="5FDE99E9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Wykonanych w okresie od dn. ………………………….………. - do </w:t>
      </w:r>
      <w:r w:rsidR="00BC61E0">
        <w:rPr>
          <w:rFonts w:ascii="Calibri" w:hAnsi="Calibri" w:cs="Calibri"/>
          <w:sz w:val="22"/>
          <w:szCs w:val="22"/>
        </w:rPr>
        <w:t xml:space="preserve">dn. </w:t>
      </w:r>
      <w:r w:rsidRPr="001D2979">
        <w:rPr>
          <w:rFonts w:ascii="Calibri" w:hAnsi="Calibri" w:cs="Calibri"/>
          <w:sz w:val="22"/>
          <w:szCs w:val="22"/>
        </w:rPr>
        <w:t>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 w:rsidRPr="001D2979">
        <w:rPr>
          <w:rFonts w:ascii="Calibri" w:hAnsi="Calibri" w:cs="Calibri"/>
          <w:sz w:val="22"/>
          <w:szCs w:val="22"/>
        </w:rPr>
        <w:t>………………………...</w:t>
      </w:r>
      <w:r w:rsidR="002B1CCF" w:rsidRPr="001D2979">
        <w:rPr>
          <w:rFonts w:ascii="Calibri" w:hAnsi="Calibri" w:cs="Calibri"/>
          <w:sz w:val="22"/>
          <w:szCs w:val="22"/>
        </w:rPr>
        <w:t>.......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.........</w:t>
      </w:r>
      <w:r w:rsidR="00704DAB">
        <w:rPr>
          <w:rFonts w:ascii="Calibri" w:hAnsi="Calibri" w:cs="Calibri"/>
          <w:sz w:val="22"/>
          <w:szCs w:val="22"/>
        </w:rPr>
        <w:t>..</w:t>
      </w:r>
    </w:p>
    <w:p w14:paraId="66A6FA93" w14:textId="77777777" w:rsidR="00431CF0" w:rsidRPr="001D2979" w:rsidRDefault="000D1C81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Obiekt</w:t>
      </w:r>
      <w:r w:rsidR="00431CF0" w:rsidRPr="001D2979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…………………………………………………………………………………………..……………………</w:t>
      </w:r>
      <w:r w:rsidR="00D868A6">
        <w:rPr>
          <w:rFonts w:ascii="Calibri" w:hAnsi="Calibri" w:cs="Calibri"/>
          <w:sz w:val="22"/>
          <w:szCs w:val="22"/>
        </w:rPr>
        <w:t>…</w:t>
      </w:r>
      <w:r w:rsidR="00431CF0" w:rsidRPr="001D2979">
        <w:rPr>
          <w:rFonts w:ascii="Calibri" w:hAnsi="Calibri" w:cs="Calibri"/>
          <w:sz w:val="22"/>
          <w:szCs w:val="22"/>
        </w:rPr>
        <w:t>…………………</w:t>
      </w:r>
      <w:r w:rsidR="002B1CCF" w:rsidRPr="001D2979">
        <w:rPr>
          <w:rFonts w:ascii="Calibri" w:hAnsi="Calibri" w:cs="Calibri"/>
          <w:sz w:val="22"/>
          <w:szCs w:val="22"/>
        </w:rPr>
        <w:t>……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……………</w:t>
      </w:r>
    </w:p>
    <w:p w14:paraId="2EE7C72C" w14:textId="77777777" w:rsidR="00431CF0" w:rsidRPr="001D2979" w:rsidRDefault="00A80001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Zadanie ……………………….</w:t>
      </w:r>
      <w:r w:rsidR="00431CF0"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 w:rsidR="00431CF0" w:rsidRPr="001D2979">
        <w:rPr>
          <w:rFonts w:ascii="Calibri" w:hAnsi="Calibri" w:cs="Calibri"/>
          <w:sz w:val="22"/>
          <w:szCs w:val="22"/>
        </w:rPr>
        <w:t>……</w:t>
      </w:r>
      <w:r w:rsidR="002B1CCF" w:rsidRPr="001D2979">
        <w:rPr>
          <w:rFonts w:ascii="Calibri" w:hAnsi="Calibri" w:cs="Calibri"/>
          <w:sz w:val="22"/>
          <w:szCs w:val="22"/>
        </w:rPr>
        <w:t>………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……………</w:t>
      </w:r>
    </w:p>
    <w:p w14:paraId="0CD0C0CC" w14:textId="77777777" w:rsidR="00431CF0" w:rsidRDefault="00A80001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Wg. umowy </w:t>
      </w:r>
      <w:r w:rsidR="00F06158">
        <w:rPr>
          <w:rFonts w:ascii="Calibri" w:hAnsi="Calibri" w:cs="Calibri"/>
          <w:sz w:val="22"/>
          <w:szCs w:val="22"/>
        </w:rPr>
        <w:t>nr ……………… z</w:t>
      </w:r>
      <w:r w:rsidR="00431CF0" w:rsidRPr="001D2979">
        <w:rPr>
          <w:rFonts w:ascii="Calibri" w:hAnsi="Calibri" w:cs="Calibri"/>
          <w:sz w:val="22"/>
          <w:szCs w:val="22"/>
        </w:rPr>
        <w:t xml:space="preserve"> dn. …………………………</w:t>
      </w:r>
      <w:r>
        <w:rPr>
          <w:rFonts w:ascii="Calibri" w:hAnsi="Calibri" w:cs="Calibri"/>
          <w:sz w:val="22"/>
          <w:szCs w:val="22"/>
        </w:rPr>
        <w:t>dotyczącej……………………………………………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>
        <w:rPr>
          <w:rFonts w:ascii="Calibri" w:hAnsi="Calibri" w:cs="Calibri"/>
          <w:sz w:val="22"/>
          <w:szCs w:val="22"/>
        </w:rPr>
        <w:t>……………</w:t>
      </w:r>
      <w:r w:rsidR="00D868A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………….</w:t>
      </w:r>
      <w:r w:rsidR="00704DAB">
        <w:rPr>
          <w:rFonts w:ascii="Calibri" w:hAnsi="Calibri" w:cs="Calibri"/>
          <w:sz w:val="22"/>
          <w:szCs w:val="22"/>
        </w:rPr>
        <w:t>.</w:t>
      </w:r>
    </w:p>
    <w:p w14:paraId="3F811578" w14:textId="77777777" w:rsidR="00A80001" w:rsidRDefault="00A80001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>
        <w:rPr>
          <w:rFonts w:ascii="Calibri" w:hAnsi="Calibri" w:cs="Calibri"/>
          <w:sz w:val="22"/>
          <w:szCs w:val="22"/>
        </w:rPr>
        <w:t>…………</w:t>
      </w:r>
      <w:r w:rsidR="00D868A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…………….</w:t>
      </w:r>
    </w:p>
    <w:p w14:paraId="562181BF" w14:textId="77777777" w:rsidR="00FE530A" w:rsidRPr="00FE530A" w:rsidRDefault="00FE530A" w:rsidP="00FE530A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FE530A">
        <w:rPr>
          <w:rFonts w:ascii="Calibri" w:hAnsi="Calibri" w:cs="Calibri"/>
          <w:sz w:val="22"/>
          <w:szCs w:val="22"/>
        </w:rPr>
        <w:t xml:space="preserve">Nr Zamówienia </w:t>
      </w:r>
      <w:r w:rsidR="006B6BAB">
        <w:rPr>
          <w:rFonts w:ascii="Calibri" w:hAnsi="Calibri" w:cs="Calibri"/>
          <w:sz w:val="22"/>
          <w:szCs w:val="22"/>
        </w:rPr>
        <w:t>SAP</w:t>
      </w:r>
      <w:r w:rsidRPr="00FE53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…………..</w:t>
      </w:r>
    </w:p>
    <w:p w14:paraId="5E7B5E77" w14:textId="77777777" w:rsidR="00FE530A" w:rsidRPr="00FE530A" w:rsidRDefault="00FE530A" w:rsidP="00FE530A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FE530A">
        <w:rPr>
          <w:rFonts w:ascii="Calibri" w:hAnsi="Calibri" w:cs="Calibri"/>
          <w:sz w:val="22"/>
          <w:szCs w:val="22"/>
        </w:rPr>
        <w:t>Symb</w:t>
      </w:r>
      <w:r w:rsidR="006B6BAB">
        <w:rPr>
          <w:rFonts w:ascii="Calibri" w:hAnsi="Calibri" w:cs="Calibri"/>
          <w:sz w:val="22"/>
          <w:szCs w:val="22"/>
        </w:rPr>
        <w:t>ol Komórki Organizacyjnej</w:t>
      </w:r>
      <w:r w:rsidR="00704DAB">
        <w:rPr>
          <w:rFonts w:ascii="Calibri" w:hAnsi="Calibri" w:cs="Calibri"/>
          <w:sz w:val="22"/>
          <w:szCs w:val="22"/>
        </w:rPr>
        <w:t>…</w:t>
      </w:r>
      <w:r w:rsidRPr="00FE530A">
        <w:rPr>
          <w:rFonts w:ascii="Calibri" w:hAnsi="Calibri" w:cs="Calibri"/>
          <w:sz w:val="22"/>
          <w:szCs w:val="22"/>
        </w:rPr>
        <w:t>…</w:t>
      </w:r>
      <w:r w:rsidR="006B6BAB">
        <w:rPr>
          <w:rFonts w:ascii="Calibri" w:hAnsi="Calibri" w:cs="Calibri"/>
          <w:sz w:val="22"/>
          <w:szCs w:val="22"/>
        </w:rPr>
        <w:t>…………</w:t>
      </w:r>
      <w:r w:rsidRPr="00FE530A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</w:t>
      </w:r>
    </w:p>
    <w:p w14:paraId="3DE3F284" w14:textId="77777777" w:rsidR="00FE530A" w:rsidRPr="001D2979" w:rsidRDefault="00FE530A" w:rsidP="00FE530A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FE530A">
        <w:rPr>
          <w:rFonts w:ascii="Calibri" w:hAnsi="Calibri" w:cs="Calibri"/>
          <w:sz w:val="22"/>
          <w:szCs w:val="22"/>
        </w:rPr>
        <w:t>Osoba prowadząca nadzór nad realizacją umowy……………………………………………………………………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</w:t>
      </w:r>
    </w:p>
    <w:p w14:paraId="6CDB9262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Zakres podlegający odbiorowi:    …………………………………………………………………………………………</w:t>
      </w:r>
      <w:r w:rsidR="002B1CCF" w:rsidRPr="001D2979">
        <w:rPr>
          <w:rFonts w:ascii="Calibri" w:hAnsi="Calibri" w:cs="Calibri"/>
          <w:sz w:val="22"/>
          <w:szCs w:val="22"/>
        </w:rPr>
        <w:t>……………</w:t>
      </w:r>
      <w:r w:rsidR="00D868A6">
        <w:rPr>
          <w:rFonts w:ascii="Calibri" w:hAnsi="Calibri" w:cs="Calibri"/>
          <w:sz w:val="22"/>
          <w:szCs w:val="22"/>
        </w:rPr>
        <w:t>..</w:t>
      </w:r>
      <w:r w:rsidR="002B1CCF" w:rsidRPr="001D2979">
        <w:rPr>
          <w:rFonts w:ascii="Calibri" w:hAnsi="Calibri" w:cs="Calibri"/>
          <w:sz w:val="22"/>
          <w:szCs w:val="22"/>
        </w:rPr>
        <w:t>……….</w:t>
      </w:r>
    </w:p>
    <w:p w14:paraId="3E8BB10A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2B1CCF" w:rsidRPr="001D2979">
        <w:rPr>
          <w:rFonts w:ascii="Calibri" w:hAnsi="Calibri" w:cs="Calibri"/>
          <w:sz w:val="22"/>
          <w:szCs w:val="22"/>
        </w:rPr>
        <w:t>……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………………</w:t>
      </w:r>
      <w:r w:rsidR="000D11B9" w:rsidRPr="001D2979">
        <w:rPr>
          <w:rFonts w:ascii="Calibri" w:hAnsi="Calibri" w:cs="Calibri"/>
          <w:sz w:val="22"/>
          <w:szCs w:val="22"/>
        </w:rPr>
        <w:t xml:space="preserve"> </w:t>
      </w:r>
      <w:r w:rsidR="002B1CCF" w:rsidRPr="001D2979">
        <w:rPr>
          <w:rFonts w:ascii="Calibri" w:hAnsi="Calibri" w:cs="Calibri"/>
          <w:sz w:val="22"/>
          <w:szCs w:val="22"/>
        </w:rPr>
        <w:t>………….</w:t>
      </w:r>
      <w:r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1D2979">
        <w:rPr>
          <w:rFonts w:ascii="Calibri" w:hAnsi="Calibri" w:cs="Calibri"/>
          <w:sz w:val="22"/>
          <w:szCs w:val="22"/>
        </w:rPr>
        <w:t>….…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</w:t>
      </w:r>
    </w:p>
    <w:p w14:paraId="101394CB" w14:textId="77777777" w:rsidR="00431CF0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2B1CCF" w:rsidRPr="001D2979">
        <w:rPr>
          <w:rFonts w:ascii="Calibri" w:hAnsi="Calibri" w:cs="Calibri"/>
          <w:sz w:val="22"/>
          <w:szCs w:val="22"/>
        </w:rPr>
        <w:t>……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…………..</w:t>
      </w:r>
    </w:p>
    <w:p w14:paraId="5A3FE026" w14:textId="77777777" w:rsidR="00FE530A" w:rsidRDefault="00FE530A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5F86F8AE" w14:textId="77777777" w:rsidR="00C37CA8" w:rsidRDefault="00C37CA8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57FF141C" w14:textId="77777777" w:rsidR="00431CF0" w:rsidRPr="001D2979" w:rsidRDefault="00A80001" w:rsidP="002B1CCF">
      <w:pPr>
        <w:pStyle w:val="Tekstpodstawowy"/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oparciu o zgłoszenie </w:t>
      </w:r>
      <w:r w:rsidR="00431CF0" w:rsidRPr="001D2979">
        <w:rPr>
          <w:rFonts w:ascii="Calibri" w:hAnsi="Calibri" w:cs="Calibri"/>
          <w:b/>
          <w:sz w:val="22"/>
          <w:szCs w:val="22"/>
        </w:rPr>
        <w:t xml:space="preserve">zakończenia robót </w:t>
      </w:r>
      <w:r>
        <w:rPr>
          <w:rFonts w:ascii="Calibri" w:hAnsi="Calibri" w:cs="Calibri"/>
          <w:b/>
          <w:sz w:val="22"/>
          <w:szCs w:val="22"/>
        </w:rPr>
        <w:t xml:space="preserve">zgodnie z </w:t>
      </w:r>
      <w:r w:rsidRPr="00FC32DC">
        <w:rPr>
          <w:rFonts w:ascii="Calibri" w:hAnsi="Calibri" w:cs="Calibri"/>
          <w:sz w:val="22"/>
          <w:szCs w:val="22"/>
        </w:rPr>
        <w:t>……………………………….</w:t>
      </w:r>
      <w:r w:rsidR="00FC32DC">
        <w:rPr>
          <w:rFonts w:ascii="Calibri" w:hAnsi="Calibri" w:cs="Calibri"/>
          <w:b/>
          <w:sz w:val="22"/>
          <w:szCs w:val="22"/>
        </w:rPr>
        <w:t xml:space="preserve"> </w:t>
      </w:r>
      <w:r w:rsidR="00431CF0" w:rsidRPr="001D2979">
        <w:rPr>
          <w:rFonts w:ascii="Calibri" w:hAnsi="Calibri" w:cs="Calibri"/>
          <w:b/>
          <w:sz w:val="22"/>
          <w:szCs w:val="22"/>
        </w:rPr>
        <w:t>z dn</w:t>
      </w:r>
      <w:r w:rsidR="00D37384">
        <w:rPr>
          <w:rFonts w:ascii="Calibri" w:hAnsi="Calibri" w:cs="Calibri"/>
          <w:b/>
          <w:sz w:val="22"/>
          <w:szCs w:val="22"/>
        </w:rPr>
        <w:t>.</w:t>
      </w:r>
      <w:r w:rsidR="00514555">
        <w:rPr>
          <w:rFonts w:ascii="Calibri" w:hAnsi="Calibri" w:cs="Calibri"/>
          <w:b/>
          <w:sz w:val="22"/>
          <w:szCs w:val="22"/>
        </w:rPr>
        <w:t xml:space="preserve"> </w:t>
      </w:r>
      <w:r w:rsidR="00431CF0" w:rsidRPr="001D2979">
        <w:rPr>
          <w:rFonts w:ascii="Calibri" w:hAnsi="Calibri" w:cs="Calibri"/>
          <w:sz w:val="22"/>
          <w:szCs w:val="22"/>
        </w:rPr>
        <w:t>……………………</w:t>
      </w:r>
      <w:r w:rsidR="00D868A6">
        <w:rPr>
          <w:rFonts w:ascii="Calibri" w:hAnsi="Calibri" w:cs="Calibri"/>
          <w:sz w:val="22"/>
          <w:szCs w:val="22"/>
        </w:rPr>
        <w:t>…</w:t>
      </w:r>
      <w:r w:rsidR="00431CF0" w:rsidRPr="001D2979">
        <w:rPr>
          <w:rFonts w:ascii="Calibri" w:hAnsi="Calibri" w:cs="Calibri"/>
          <w:sz w:val="22"/>
          <w:szCs w:val="22"/>
        </w:rPr>
        <w:t>…..……</w:t>
      </w:r>
      <w:r w:rsidR="00514555">
        <w:rPr>
          <w:rFonts w:ascii="Calibri" w:hAnsi="Calibri" w:cs="Calibri"/>
          <w:sz w:val="22"/>
          <w:szCs w:val="22"/>
        </w:rPr>
        <w:t>…….</w:t>
      </w:r>
    </w:p>
    <w:p w14:paraId="6FB35B66" w14:textId="77777777" w:rsidR="005A03C7" w:rsidRPr="00F31B68" w:rsidRDefault="00431CF0" w:rsidP="002B1CCF">
      <w:pPr>
        <w:spacing w:line="360" w:lineRule="auto"/>
        <w:ind w:right="-2"/>
        <w:rPr>
          <w:rFonts w:ascii="Calibri" w:hAnsi="Calibri" w:cs="Calibri"/>
          <w:b/>
          <w:snapToGrid w:val="0"/>
          <w:sz w:val="22"/>
          <w:szCs w:val="22"/>
        </w:rPr>
      </w:pPr>
      <w:r w:rsidRPr="001D2979">
        <w:rPr>
          <w:rFonts w:ascii="Calibri" w:hAnsi="Calibri" w:cs="Calibri"/>
          <w:b/>
          <w:snapToGrid w:val="0"/>
          <w:sz w:val="22"/>
          <w:szCs w:val="22"/>
        </w:rPr>
        <w:t>dokonano czynności odbiorowych na podstawie:</w:t>
      </w:r>
    </w:p>
    <w:p w14:paraId="4EC6411B" w14:textId="77777777" w:rsidR="0032194E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1.</w:t>
      </w:r>
      <w:r w:rsidR="0032194E">
        <w:rPr>
          <w:rFonts w:ascii="Calibri" w:hAnsi="Calibri" w:cs="Calibri"/>
          <w:sz w:val="22"/>
          <w:szCs w:val="22"/>
        </w:rPr>
        <w:t xml:space="preserve"> </w:t>
      </w:r>
      <w:r w:rsidRPr="001D2979">
        <w:rPr>
          <w:rFonts w:ascii="Calibri" w:hAnsi="Calibri" w:cs="Calibri"/>
          <w:sz w:val="22"/>
          <w:szCs w:val="22"/>
        </w:rPr>
        <w:t>Projektu……………………………………………………………………</w:t>
      </w:r>
      <w:r w:rsidR="0032194E">
        <w:rPr>
          <w:rFonts w:ascii="Calibri" w:hAnsi="Calibri" w:cs="Calibri"/>
          <w:sz w:val="22"/>
          <w:szCs w:val="22"/>
        </w:rPr>
        <w:t>………………………….………………………………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 w:rsidR="0032194E">
        <w:rPr>
          <w:rFonts w:ascii="Calibri" w:hAnsi="Calibri" w:cs="Calibri"/>
          <w:sz w:val="22"/>
          <w:szCs w:val="22"/>
        </w:rPr>
        <w:t>…………………</w:t>
      </w:r>
    </w:p>
    <w:p w14:paraId="26BC75C3" w14:textId="77777777" w:rsidR="00431CF0" w:rsidRPr="001D2979" w:rsidRDefault="00AF3761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="00A80001">
        <w:rPr>
          <w:rFonts w:ascii="Calibri" w:hAnsi="Calibri" w:cs="Calibri"/>
          <w:sz w:val="22"/>
          <w:szCs w:val="22"/>
        </w:rPr>
        <w:t>n</w:t>
      </w:r>
      <w:r w:rsidR="00431CF0" w:rsidRPr="001D2979">
        <w:rPr>
          <w:rFonts w:ascii="Calibri" w:hAnsi="Calibri" w:cs="Calibri"/>
          <w:sz w:val="22"/>
          <w:szCs w:val="22"/>
        </w:rPr>
        <w:t>r ………………………………</w:t>
      </w:r>
      <w:r w:rsidR="00E24E91" w:rsidRPr="001D2979">
        <w:rPr>
          <w:rFonts w:ascii="Calibri" w:hAnsi="Calibri" w:cs="Calibri"/>
          <w:sz w:val="22"/>
          <w:szCs w:val="22"/>
        </w:rPr>
        <w:t>…………</w:t>
      </w:r>
      <w:r w:rsidR="00F31B68">
        <w:rPr>
          <w:rFonts w:ascii="Calibri" w:hAnsi="Calibri" w:cs="Calibri"/>
          <w:sz w:val="22"/>
          <w:szCs w:val="22"/>
        </w:rPr>
        <w:t>………………………</w:t>
      </w:r>
      <w:r w:rsidR="00431CF0" w:rsidRPr="001D2979">
        <w:rPr>
          <w:rFonts w:ascii="Calibri" w:hAnsi="Calibri" w:cs="Calibri"/>
          <w:sz w:val="22"/>
          <w:szCs w:val="22"/>
        </w:rPr>
        <w:t>ze zmianami ..................................................</w:t>
      </w:r>
      <w:r w:rsidR="00D868A6">
        <w:rPr>
          <w:rFonts w:ascii="Calibri" w:hAnsi="Calibri" w:cs="Calibri"/>
          <w:sz w:val="22"/>
          <w:szCs w:val="22"/>
        </w:rPr>
        <w:t>..</w:t>
      </w:r>
      <w:r w:rsidR="00431CF0" w:rsidRPr="001D2979">
        <w:rPr>
          <w:rFonts w:ascii="Calibri" w:hAnsi="Calibri" w:cs="Calibri"/>
          <w:sz w:val="22"/>
          <w:szCs w:val="22"/>
        </w:rPr>
        <w:t>..............</w:t>
      </w:r>
      <w:r w:rsidR="000134BB">
        <w:rPr>
          <w:rFonts w:ascii="Calibri" w:hAnsi="Calibri" w:cs="Calibri"/>
          <w:sz w:val="22"/>
          <w:szCs w:val="22"/>
        </w:rPr>
        <w:t>........</w:t>
      </w:r>
    </w:p>
    <w:p w14:paraId="26FE8239" w14:textId="77777777" w:rsidR="00431CF0" w:rsidRPr="001D2979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2. Dzienników budowy nr …………………………………..… wydany w dniu ……………………………………</w:t>
      </w:r>
      <w:r w:rsidR="00E24E91" w:rsidRPr="001D2979">
        <w:rPr>
          <w:rFonts w:ascii="Calibri" w:hAnsi="Calibri" w:cs="Calibri"/>
          <w:sz w:val="22"/>
          <w:szCs w:val="22"/>
        </w:rPr>
        <w:t>…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…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……………….</w:t>
      </w:r>
    </w:p>
    <w:p w14:paraId="0CD68A05" w14:textId="77777777" w:rsidR="00431CF0" w:rsidRPr="001D2979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3. Dzienników nadzoru autorskiego 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</w:t>
      </w:r>
      <w:r w:rsidR="00D868A6">
        <w:rPr>
          <w:rFonts w:ascii="Calibri" w:hAnsi="Calibri" w:cs="Calibri"/>
          <w:sz w:val="22"/>
          <w:szCs w:val="22"/>
        </w:rPr>
        <w:t>..</w:t>
      </w:r>
      <w:r w:rsidR="00E24E91" w:rsidRPr="001D2979">
        <w:rPr>
          <w:rFonts w:ascii="Calibri" w:hAnsi="Calibri" w:cs="Calibri"/>
          <w:sz w:val="22"/>
          <w:szCs w:val="22"/>
        </w:rPr>
        <w:t>.................</w:t>
      </w:r>
      <w:r w:rsidR="00514555">
        <w:rPr>
          <w:rFonts w:ascii="Calibri" w:hAnsi="Calibri" w:cs="Calibri"/>
          <w:sz w:val="22"/>
          <w:szCs w:val="22"/>
        </w:rPr>
        <w:t>..</w:t>
      </w:r>
    </w:p>
    <w:p w14:paraId="1D7995F8" w14:textId="77777777" w:rsidR="00431CF0" w:rsidRPr="001D2979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4. Protokołów technicznych, świadectw jakości, zezwolenia na budowę, oceny jakości użytych materiałów ………</w:t>
      </w:r>
      <w:r w:rsidRPr="001D2979">
        <w:rPr>
          <w:rFonts w:ascii="Calibri" w:hAnsi="Calibri" w:cs="Calibri"/>
          <w:i/>
          <w:sz w:val="22"/>
          <w:szCs w:val="22"/>
        </w:rPr>
        <w:t>……</w:t>
      </w:r>
      <w:r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</w:t>
      </w:r>
      <w:r w:rsidR="00E24E91" w:rsidRPr="001D2979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5C7B0EC1" w14:textId="77777777" w:rsidR="00431CF0" w:rsidRPr="001D2979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5. Protokołów: prób montażowych, z ruchu próbnego, z prób ………………………………….…………</w:t>
      </w:r>
      <w:r w:rsidR="00E24E91" w:rsidRPr="001D2979">
        <w:rPr>
          <w:rFonts w:ascii="Calibri" w:hAnsi="Calibri" w:cs="Calibri"/>
          <w:sz w:val="22"/>
          <w:szCs w:val="22"/>
        </w:rPr>
        <w:t>……………………</w:t>
      </w:r>
      <w:r w:rsidR="00514555">
        <w:rPr>
          <w:rFonts w:ascii="Calibri" w:hAnsi="Calibri" w:cs="Calibri"/>
          <w:sz w:val="22"/>
          <w:szCs w:val="22"/>
        </w:rPr>
        <w:t>.</w:t>
      </w:r>
    </w:p>
    <w:p w14:paraId="77F1DCC6" w14:textId="77777777" w:rsidR="00A80001" w:rsidRDefault="00A80001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14AF8FE5" w14:textId="77777777" w:rsidR="00C37CA8" w:rsidRDefault="00C37CA8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2E2FF053" w14:textId="77777777" w:rsidR="00C37CA8" w:rsidRDefault="00C37CA8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00237979" w14:textId="77777777" w:rsidR="00431CF0" w:rsidRPr="001D2979" w:rsidRDefault="00431CF0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  <w:r w:rsidRPr="001D2979">
        <w:rPr>
          <w:rFonts w:ascii="Calibri" w:hAnsi="Calibri" w:cs="Calibri"/>
          <w:b/>
          <w:sz w:val="22"/>
          <w:szCs w:val="22"/>
        </w:rPr>
        <w:t>Roboty zostały wykonane:</w:t>
      </w:r>
    </w:p>
    <w:p w14:paraId="6BF7B7D9" w14:textId="77777777" w:rsidR="00431CF0" w:rsidRPr="001D2979" w:rsidRDefault="00431CF0" w:rsidP="009C4D3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zgodnie z</w:t>
      </w:r>
      <w:r w:rsidR="00F31B68">
        <w:rPr>
          <w:rFonts w:ascii="Calibri" w:hAnsi="Calibri" w:cs="Calibri"/>
          <w:sz w:val="22"/>
          <w:szCs w:val="22"/>
        </w:rPr>
        <w:t xml:space="preserve"> dokumentacją określoną powyżej,</w:t>
      </w:r>
    </w:p>
    <w:p w14:paraId="1954F613" w14:textId="77777777" w:rsidR="00431CF0" w:rsidRPr="001D2979" w:rsidRDefault="00431CF0" w:rsidP="009C4D3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z odchyleniami od dokumentacji uwidocznionymi w:</w:t>
      </w:r>
    </w:p>
    <w:p w14:paraId="6B70EA87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- Dzienniku budowy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........................................................</w:t>
      </w:r>
    </w:p>
    <w:p w14:paraId="65E21CA6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......................</w:t>
      </w:r>
    </w:p>
    <w:p w14:paraId="2E7203D1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</w:t>
      </w:r>
    </w:p>
    <w:p w14:paraId="670937E6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- Dzienniku nadzoru autorskiego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...............</w:t>
      </w:r>
    </w:p>
    <w:p w14:paraId="67B25DA0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....................</w:t>
      </w:r>
    </w:p>
    <w:p w14:paraId="40BEB29E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..............</w:t>
      </w:r>
    </w:p>
    <w:p w14:paraId="6ED73C06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- Wykonanej inwentaryzacji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.............</w:t>
      </w:r>
    </w:p>
    <w:p w14:paraId="5226B035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</w:t>
      </w:r>
      <w:r w:rsidR="00D868A6">
        <w:rPr>
          <w:rFonts w:ascii="Calibri" w:hAnsi="Calibri" w:cs="Calibri"/>
          <w:sz w:val="22"/>
          <w:szCs w:val="22"/>
        </w:rPr>
        <w:t>..</w:t>
      </w:r>
      <w:r w:rsidR="00E24E91" w:rsidRPr="001D2979">
        <w:rPr>
          <w:rFonts w:ascii="Calibri" w:hAnsi="Calibri" w:cs="Calibri"/>
          <w:sz w:val="22"/>
          <w:szCs w:val="22"/>
        </w:rPr>
        <w:t>.........</w:t>
      </w:r>
    </w:p>
    <w:p w14:paraId="3142CF2D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</w:p>
    <w:p w14:paraId="6B12B6BB" w14:textId="77777777" w:rsidR="00431CF0" w:rsidRPr="001D2979" w:rsidRDefault="00431CF0" w:rsidP="009C4D3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z usterkami uwidocznionymi w zał. nr. .............. limitującymi dopuszczenie do eksploatacji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</w:p>
    <w:p w14:paraId="47F9056A" w14:textId="77777777" w:rsidR="00E24E91" w:rsidRPr="001D2979" w:rsidRDefault="00431CF0" w:rsidP="009C4D3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z usterkami i wadami trwałymi uwidocznionymi w zał. nr 1 </w:t>
      </w:r>
      <w:r w:rsidR="00F06158" w:rsidRPr="001D2979">
        <w:rPr>
          <w:rFonts w:ascii="Calibri" w:hAnsi="Calibri" w:cs="Calibri"/>
          <w:sz w:val="22"/>
          <w:szCs w:val="22"/>
        </w:rPr>
        <w:t>nielimitującymi</w:t>
      </w:r>
      <w:r w:rsidR="00E24E91" w:rsidRPr="001D2979">
        <w:rPr>
          <w:rFonts w:ascii="Calibri" w:hAnsi="Calibri" w:cs="Calibri"/>
          <w:sz w:val="22"/>
          <w:szCs w:val="22"/>
        </w:rPr>
        <w:t xml:space="preserve"> dopuszczenie do </w:t>
      </w:r>
    </w:p>
    <w:p w14:paraId="3751997C" w14:textId="77777777" w:rsidR="00431CF0" w:rsidRPr="001D2979" w:rsidRDefault="00431CF0" w:rsidP="000955C4">
      <w:pPr>
        <w:tabs>
          <w:tab w:val="num" w:pos="284"/>
        </w:tabs>
        <w:spacing w:line="360" w:lineRule="auto"/>
        <w:ind w:right="-2" w:firstLine="709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eksploatacji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</w:p>
    <w:p w14:paraId="507A0C0D" w14:textId="77777777" w:rsidR="00431CF0" w:rsidRPr="001D2979" w:rsidRDefault="00431CF0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  <w:r w:rsidRPr="001D2979">
        <w:rPr>
          <w:rFonts w:ascii="Calibri" w:hAnsi="Calibri" w:cs="Calibri"/>
          <w:b/>
          <w:sz w:val="22"/>
          <w:szCs w:val="22"/>
        </w:rPr>
        <w:t>Postanowienia i wnioski:</w:t>
      </w:r>
    </w:p>
    <w:p w14:paraId="752D3F0A" w14:textId="77777777" w:rsidR="00431CF0" w:rsidRPr="001D2979" w:rsidRDefault="00431CF0" w:rsidP="00D868A6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Calibri" w:hAnsi="Calibri" w:cs="Calibri"/>
          <w:sz w:val="22"/>
          <w:szCs w:val="22"/>
        </w:rPr>
      </w:pPr>
      <w:r w:rsidRPr="004A501B">
        <w:rPr>
          <w:rFonts w:ascii="Calibri" w:hAnsi="Calibri" w:cs="Calibri"/>
          <w:sz w:val="22"/>
          <w:szCs w:val="22"/>
        </w:rPr>
        <w:t>Dokonuje się odbioru robót</w:t>
      </w:r>
      <w:r w:rsidR="004A501B" w:rsidRPr="004A501B">
        <w:rPr>
          <w:rFonts w:ascii="Calibri" w:hAnsi="Calibri" w:cs="Calibri"/>
          <w:sz w:val="22"/>
          <w:szCs w:val="22"/>
        </w:rPr>
        <w:t>\kompleksu\węzła*</w:t>
      </w:r>
      <w:r w:rsidRPr="004A501B">
        <w:rPr>
          <w:rFonts w:ascii="Calibri" w:hAnsi="Calibri" w:cs="Calibri"/>
          <w:sz w:val="22"/>
          <w:szCs w:val="22"/>
        </w:rPr>
        <w:t>.</w:t>
      </w:r>
      <w:r w:rsidRPr="001D2979">
        <w:rPr>
          <w:rFonts w:ascii="Calibri" w:hAnsi="Calibri" w:cs="Calibri"/>
          <w:sz w:val="22"/>
          <w:szCs w:val="22"/>
        </w:rPr>
        <w:t xml:space="preserve"> </w:t>
      </w:r>
      <w:r w:rsidR="004A501B">
        <w:rPr>
          <w:rFonts w:ascii="Calibri" w:hAnsi="Calibri" w:cs="Calibri"/>
          <w:sz w:val="22"/>
          <w:szCs w:val="22"/>
        </w:rPr>
        <w:t>Wykonane prace zostały przeprowadzone zgodnie z</w:t>
      </w:r>
      <w:r w:rsidR="00D868A6">
        <w:rPr>
          <w:rFonts w:ascii="Calibri" w:hAnsi="Calibri" w:cs="Calibri"/>
          <w:sz w:val="22"/>
          <w:szCs w:val="22"/>
        </w:rPr>
        <w:t> </w:t>
      </w:r>
      <w:r w:rsidRPr="001D2979">
        <w:rPr>
          <w:rFonts w:ascii="Calibri" w:hAnsi="Calibri" w:cs="Calibri"/>
          <w:sz w:val="22"/>
          <w:szCs w:val="22"/>
        </w:rPr>
        <w:t>obowiązującym</w:t>
      </w:r>
      <w:r w:rsidR="004A501B">
        <w:rPr>
          <w:rFonts w:ascii="Calibri" w:hAnsi="Calibri" w:cs="Calibri"/>
          <w:sz w:val="22"/>
          <w:szCs w:val="22"/>
        </w:rPr>
        <w:t>i warunkami</w:t>
      </w:r>
      <w:r w:rsidRPr="001D2979">
        <w:rPr>
          <w:rFonts w:ascii="Calibri" w:hAnsi="Calibri" w:cs="Calibri"/>
          <w:sz w:val="22"/>
          <w:szCs w:val="22"/>
        </w:rPr>
        <w:t xml:space="preserve"> technicznym</w:t>
      </w:r>
      <w:r w:rsidR="004A501B">
        <w:rPr>
          <w:rFonts w:ascii="Calibri" w:hAnsi="Calibri" w:cs="Calibri"/>
          <w:sz w:val="22"/>
          <w:szCs w:val="22"/>
        </w:rPr>
        <w:t>i</w:t>
      </w:r>
      <w:r w:rsidRPr="001D2979">
        <w:rPr>
          <w:rFonts w:ascii="Calibri" w:hAnsi="Calibri" w:cs="Calibri"/>
          <w:sz w:val="22"/>
          <w:szCs w:val="22"/>
        </w:rPr>
        <w:t>. Teren otaczający obiekt został uporządkowany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</w:p>
    <w:p w14:paraId="63D8472F" w14:textId="77777777" w:rsidR="00431CF0" w:rsidRPr="001D2979" w:rsidRDefault="00431CF0" w:rsidP="009C4D3A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0" w:right="-2" w:firstLine="0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nie dokonuje się robót z powodu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</w:t>
      </w:r>
      <w:r w:rsidR="00D868A6">
        <w:rPr>
          <w:rFonts w:ascii="Calibri" w:hAnsi="Calibri" w:cs="Calibri"/>
          <w:sz w:val="22"/>
          <w:szCs w:val="22"/>
        </w:rPr>
        <w:t>........</w:t>
      </w:r>
      <w:r w:rsidR="00E24E91" w:rsidRPr="001D2979">
        <w:rPr>
          <w:rFonts w:ascii="Calibri" w:hAnsi="Calibri" w:cs="Calibri"/>
          <w:sz w:val="22"/>
          <w:szCs w:val="22"/>
        </w:rPr>
        <w:t>............</w:t>
      </w:r>
    </w:p>
    <w:p w14:paraId="7B2FCD48" w14:textId="77777777" w:rsidR="00431CF0" w:rsidRPr="001D2979" w:rsidRDefault="00431CF0" w:rsidP="00B66B43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.....................................................................</w:t>
      </w:r>
      <w:r w:rsidR="00B66B43">
        <w:rPr>
          <w:rFonts w:ascii="Calibri" w:hAnsi="Calibri" w:cs="Calibri"/>
          <w:sz w:val="22"/>
          <w:szCs w:val="22"/>
        </w:rPr>
        <w:t>......</w:t>
      </w:r>
      <w:r w:rsidR="00E24E91" w:rsidRPr="001D2979">
        <w:rPr>
          <w:rFonts w:ascii="Calibri" w:hAnsi="Calibri" w:cs="Calibri"/>
          <w:sz w:val="22"/>
          <w:szCs w:val="22"/>
        </w:rPr>
        <w:t>.</w:t>
      </w:r>
    </w:p>
    <w:p w14:paraId="73E342FB" w14:textId="77777777" w:rsidR="00431CF0" w:rsidRPr="001D2979" w:rsidRDefault="00431CF0" w:rsidP="00D868A6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odracza się odbiór do czasu zlikwidowania przyczyn i usterek w/w limitujących dopuszczenie do</w:t>
      </w:r>
      <w:r w:rsidR="00D868A6">
        <w:rPr>
          <w:rFonts w:ascii="Calibri" w:hAnsi="Calibri" w:cs="Calibri"/>
          <w:sz w:val="22"/>
          <w:szCs w:val="22"/>
        </w:rPr>
        <w:t> </w:t>
      </w:r>
      <w:r w:rsidRPr="001D2979">
        <w:rPr>
          <w:rFonts w:ascii="Calibri" w:hAnsi="Calibri" w:cs="Calibri"/>
          <w:sz w:val="22"/>
          <w:szCs w:val="22"/>
        </w:rPr>
        <w:t>eksploatacji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 xml:space="preserve"> do dn. 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</w:t>
      </w:r>
    </w:p>
    <w:p w14:paraId="708D92E3" w14:textId="77777777" w:rsidR="00431CF0" w:rsidRPr="001D2979" w:rsidRDefault="00431CF0" w:rsidP="00D868A6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wnioskuje się o dopuszczenie obiektu do eksploatacji bez ponownego udziału komisji na podstawie oświadczenia zawartego w zał. nr 1 o usunięciu usterek potwierdzonego przez kierownika budowy, inspektora nadzoru. Oświadczenie to </w:t>
      </w:r>
      <w:r w:rsidR="00A80001">
        <w:rPr>
          <w:rFonts w:ascii="Calibri" w:hAnsi="Calibri" w:cs="Calibri"/>
          <w:sz w:val="22"/>
          <w:szCs w:val="22"/>
        </w:rPr>
        <w:t>stanowi integralną część protoko</w:t>
      </w:r>
      <w:r w:rsidRPr="001D2979">
        <w:rPr>
          <w:rFonts w:ascii="Calibri" w:hAnsi="Calibri" w:cs="Calibri"/>
          <w:sz w:val="22"/>
          <w:szCs w:val="22"/>
        </w:rPr>
        <w:t>łu.</w:t>
      </w:r>
    </w:p>
    <w:p w14:paraId="02490A7A" w14:textId="77777777" w:rsidR="00431CF0" w:rsidRPr="001D2979" w:rsidRDefault="00431CF0" w:rsidP="00D01D31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inne zalecenia i wnioski ...................................................................................................</w:t>
      </w:r>
      <w:r w:rsidR="000D11B9" w:rsidRPr="001D2979">
        <w:rPr>
          <w:rFonts w:ascii="Calibri" w:hAnsi="Calibri" w:cs="Calibri"/>
          <w:sz w:val="22"/>
          <w:szCs w:val="22"/>
        </w:rPr>
        <w:t>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</w:t>
      </w:r>
    </w:p>
    <w:p w14:paraId="47238F1C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0D11B9" w:rsidRPr="001D2979">
        <w:rPr>
          <w:rFonts w:ascii="Calibri" w:hAnsi="Calibri" w:cs="Calibri"/>
          <w:sz w:val="22"/>
          <w:szCs w:val="22"/>
        </w:rPr>
        <w:t>.......................</w:t>
      </w:r>
    </w:p>
    <w:p w14:paraId="3A360622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.......................................................................</w:t>
      </w:r>
      <w:r w:rsidR="00B66B43">
        <w:rPr>
          <w:rFonts w:ascii="Calibri" w:hAnsi="Calibri" w:cs="Calibri"/>
          <w:sz w:val="22"/>
          <w:szCs w:val="22"/>
        </w:rPr>
        <w:t>....</w:t>
      </w:r>
    </w:p>
    <w:p w14:paraId="4596127B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294FC124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b/>
          <w:sz w:val="22"/>
          <w:szCs w:val="22"/>
        </w:rPr>
        <w:t xml:space="preserve">Okres </w:t>
      </w:r>
      <w:r w:rsidR="00F06158" w:rsidRPr="001D2979">
        <w:rPr>
          <w:rFonts w:ascii="Calibri" w:hAnsi="Calibri" w:cs="Calibri"/>
          <w:b/>
          <w:sz w:val="22"/>
          <w:szCs w:val="22"/>
        </w:rPr>
        <w:t>gwarancji:</w:t>
      </w:r>
      <w:r w:rsidR="00F06158" w:rsidRPr="001D2979">
        <w:rPr>
          <w:rFonts w:ascii="Calibri" w:hAnsi="Calibri" w:cs="Calibri"/>
          <w:sz w:val="22"/>
          <w:szCs w:val="22"/>
        </w:rPr>
        <w:t xml:space="preserve"> </w:t>
      </w:r>
      <w:r w:rsidR="00516A70">
        <w:rPr>
          <w:rFonts w:ascii="Calibri" w:hAnsi="Calibri" w:cs="Calibri"/>
          <w:sz w:val="22"/>
          <w:szCs w:val="22"/>
        </w:rPr>
        <w:t xml:space="preserve"> </w:t>
      </w:r>
      <w:r w:rsidR="00F06158" w:rsidRPr="001D2979">
        <w:rPr>
          <w:rFonts w:ascii="Calibri" w:hAnsi="Calibri" w:cs="Calibri"/>
          <w:sz w:val="22"/>
          <w:szCs w:val="22"/>
        </w:rPr>
        <w:t>Za</w:t>
      </w:r>
      <w:r w:rsidRPr="001D2979">
        <w:rPr>
          <w:rFonts w:ascii="Calibri" w:hAnsi="Calibri" w:cs="Calibri"/>
          <w:sz w:val="22"/>
          <w:szCs w:val="22"/>
        </w:rPr>
        <w:t xml:space="preserve"> początek okresu gwarancji przyjmuje się dzień……………………………………..</w:t>
      </w:r>
    </w:p>
    <w:p w14:paraId="73B14E5A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                              </w:t>
      </w:r>
      <w:r w:rsidR="00B66B43">
        <w:rPr>
          <w:rFonts w:ascii="Calibri" w:hAnsi="Calibri" w:cs="Calibri"/>
          <w:sz w:val="22"/>
          <w:szCs w:val="22"/>
        </w:rPr>
        <w:t xml:space="preserve">  Za koniec okresu gwarancji przyjmuje się dzień……</w:t>
      </w:r>
      <w:r w:rsidR="00D868A6">
        <w:rPr>
          <w:rFonts w:ascii="Calibri" w:hAnsi="Calibri" w:cs="Calibri"/>
          <w:sz w:val="22"/>
          <w:szCs w:val="22"/>
        </w:rPr>
        <w:t>.</w:t>
      </w:r>
      <w:r w:rsidR="00B66B43">
        <w:rPr>
          <w:rFonts w:ascii="Calibri" w:hAnsi="Calibri" w:cs="Calibri"/>
          <w:sz w:val="22"/>
          <w:szCs w:val="22"/>
        </w:rPr>
        <w:t>…………………………………..</w:t>
      </w:r>
    </w:p>
    <w:p w14:paraId="7417CF73" w14:textId="77777777" w:rsidR="00431CF0" w:rsidRPr="001D2979" w:rsidRDefault="00431CF0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napToGrid/>
          <w:sz w:val="22"/>
          <w:szCs w:val="22"/>
        </w:rPr>
      </w:pPr>
    </w:p>
    <w:p w14:paraId="507E5940" w14:textId="77777777" w:rsidR="00431CF0" w:rsidRPr="001D2979" w:rsidRDefault="00431CF0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napToGrid/>
          <w:sz w:val="22"/>
          <w:szCs w:val="22"/>
        </w:rPr>
      </w:pPr>
      <w:r w:rsidRPr="001D2979">
        <w:rPr>
          <w:rFonts w:ascii="Calibri" w:hAnsi="Calibri" w:cs="Calibri"/>
          <w:b/>
          <w:snapToGrid/>
          <w:sz w:val="22"/>
          <w:szCs w:val="22"/>
        </w:rPr>
        <w:t>Protokół zawiera następujące załączniki:</w:t>
      </w:r>
    </w:p>
    <w:p w14:paraId="1A32CA70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1. Protokół braków i usterek.                         4. ...........................................................................</w:t>
      </w:r>
    </w:p>
    <w:p w14:paraId="298CEA87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2. Protokół z ruchu próbnego.                        5. ...........................................................................</w:t>
      </w:r>
    </w:p>
    <w:p w14:paraId="1E0E0D98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3. Program prób funkcjonalnych.                   6. ...................................................</w:t>
      </w:r>
      <w:r w:rsidR="00D868A6">
        <w:rPr>
          <w:rFonts w:ascii="Calibri" w:hAnsi="Calibri" w:cs="Calibri"/>
          <w:sz w:val="22"/>
          <w:szCs w:val="22"/>
        </w:rPr>
        <w:t>.</w:t>
      </w:r>
      <w:r w:rsidRPr="001D2979">
        <w:rPr>
          <w:rFonts w:ascii="Calibri" w:hAnsi="Calibri" w:cs="Calibri"/>
          <w:sz w:val="22"/>
          <w:szCs w:val="22"/>
        </w:rPr>
        <w:t>.......................</w:t>
      </w:r>
    </w:p>
    <w:p w14:paraId="1C2C3DD0" w14:textId="77777777" w:rsidR="00431CF0" w:rsidRPr="001D2979" w:rsidRDefault="00431CF0" w:rsidP="00D868A6">
      <w:pPr>
        <w:rPr>
          <w:rFonts w:ascii="Calibri" w:hAnsi="Calibri" w:cs="Calibri"/>
          <w:b/>
          <w:sz w:val="22"/>
          <w:szCs w:val="22"/>
        </w:rPr>
      </w:pPr>
    </w:p>
    <w:p w14:paraId="684C13E0" w14:textId="77777777" w:rsidR="00431CF0" w:rsidRPr="001D2979" w:rsidRDefault="00F06158" w:rsidP="00D868A6">
      <w:pPr>
        <w:pStyle w:val="Tekstpodstawowy"/>
        <w:spacing w:after="24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napToGrid/>
          <w:sz w:val="22"/>
          <w:szCs w:val="22"/>
        </w:rPr>
        <w:t>Przedstawiciele W</w:t>
      </w:r>
      <w:r w:rsidR="00431CF0" w:rsidRPr="001D2979">
        <w:rPr>
          <w:rFonts w:ascii="Calibri" w:hAnsi="Calibri" w:cs="Calibri"/>
          <w:b/>
          <w:snapToGrid/>
          <w:sz w:val="22"/>
          <w:szCs w:val="22"/>
        </w:rPr>
        <w:t>ykonawcy:</w:t>
      </w:r>
      <w:r w:rsidR="00431CF0" w:rsidRPr="001D2979">
        <w:rPr>
          <w:rFonts w:ascii="Calibri" w:hAnsi="Calibri" w:cs="Calibri"/>
          <w:sz w:val="22"/>
          <w:szCs w:val="22"/>
        </w:rPr>
        <w:t xml:space="preserve">                                               </w:t>
      </w:r>
    </w:p>
    <w:p w14:paraId="49A364DF" w14:textId="77777777" w:rsidR="00431CF0" w:rsidRPr="00C37CA8" w:rsidRDefault="00C37CA8" w:rsidP="00C37CA8">
      <w:pPr>
        <w:pStyle w:val="Tekstpodstawowy"/>
        <w:spacing w:before="120" w:after="120" w:line="360" w:lineRule="auto"/>
        <w:ind w:right="-2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                  </w:t>
      </w:r>
      <w:r w:rsidRPr="00C37CA8">
        <w:rPr>
          <w:rFonts w:ascii="Calibri" w:hAnsi="Calibri" w:cs="Calibri"/>
          <w:i/>
          <w:sz w:val="18"/>
          <w:szCs w:val="18"/>
        </w:rPr>
        <w:t xml:space="preserve">(imię i nazwisko) </w:t>
      </w:r>
      <w:r>
        <w:rPr>
          <w:rFonts w:ascii="Calibri" w:hAnsi="Calibri" w:cs="Calibri"/>
          <w:i/>
          <w:sz w:val="18"/>
          <w:szCs w:val="18"/>
        </w:rPr>
        <w:t xml:space="preserve">                                                         </w:t>
      </w:r>
      <w:r w:rsidRPr="00C37CA8">
        <w:rPr>
          <w:rFonts w:ascii="Calibri" w:hAnsi="Calibri" w:cs="Calibri"/>
          <w:i/>
          <w:sz w:val="18"/>
          <w:szCs w:val="18"/>
        </w:rPr>
        <w:t>(nazwa firmy)</w:t>
      </w:r>
      <w:r>
        <w:rPr>
          <w:rFonts w:ascii="Calibri" w:hAnsi="Calibri" w:cs="Calibri"/>
          <w:i/>
          <w:sz w:val="18"/>
          <w:szCs w:val="18"/>
        </w:rPr>
        <w:t xml:space="preserve">                                                                      </w:t>
      </w:r>
      <w:r w:rsidRPr="00C37CA8">
        <w:rPr>
          <w:rFonts w:ascii="Calibri" w:hAnsi="Calibri" w:cs="Calibri"/>
          <w:i/>
          <w:sz w:val="18"/>
          <w:szCs w:val="18"/>
        </w:rPr>
        <w:t>(podpis)</w:t>
      </w:r>
    </w:p>
    <w:p w14:paraId="1C619974" w14:textId="77777777" w:rsidR="00431CF0" w:rsidRPr="001D2979" w:rsidRDefault="00431CF0" w:rsidP="00C37CA8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1. ............................................                      </w:t>
      </w:r>
      <w:r w:rsidR="00C37CA8" w:rsidRPr="001D2979">
        <w:rPr>
          <w:rFonts w:ascii="Calibri" w:hAnsi="Calibri" w:cs="Calibri"/>
          <w:sz w:val="22"/>
          <w:szCs w:val="22"/>
        </w:rPr>
        <w:t>.........................................</w:t>
      </w:r>
      <w:r w:rsidRPr="001D2979">
        <w:rPr>
          <w:rFonts w:ascii="Calibri" w:hAnsi="Calibri" w:cs="Calibri"/>
          <w:sz w:val="22"/>
          <w:szCs w:val="22"/>
        </w:rPr>
        <w:t xml:space="preserve">  </w:t>
      </w:r>
      <w:r w:rsidR="00C37CA8">
        <w:rPr>
          <w:rFonts w:ascii="Calibri" w:hAnsi="Calibri" w:cs="Calibri"/>
          <w:sz w:val="22"/>
          <w:szCs w:val="22"/>
        </w:rPr>
        <w:t xml:space="preserve">                  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6748B3D5" w14:textId="77777777" w:rsidR="00431CF0" w:rsidRPr="001D2979" w:rsidRDefault="00431CF0" w:rsidP="00C37CA8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2. ............................................                </w:t>
      </w:r>
      <w:r w:rsidR="00C37CA8">
        <w:rPr>
          <w:rFonts w:ascii="Calibri" w:hAnsi="Calibri" w:cs="Calibri"/>
          <w:sz w:val="22"/>
          <w:szCs w:val="22"/>
        </w:rPr>
        <w:t xml:space="preserve">      </w:t>
      </w:r>
      <w:r w:rsidR="00C37CA8" w:rsidRPr="001D2979">
        <w:rPr>
          <w:rFonts w:ascii="Calibri" w:hAnsi="Calibri" w:cs="Calibri"/>
          <w:sz w:val="22"/>
          <w:szCs w:val="22"/>
        </w:rPr>
        <w:t>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 xml:space="preserve">       </w:t>
      </w:r>
      <w:r w:rsidR="00C37CA8">
        <w:rPr>
          <w:rFonts w:ascii="Calibri" w:hAnsi="Calibri" w:cs="Calibri"/>
          <w:sz w:val="22"/>
          <w:szCs w:val="22"/>
        </w:rPr>
        <w:t xml:space="preserve">             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6B27D129" w14:textId="77777777" w:rsidR="00431CF0" w:rsidRDefault="00431CF0" w:rsidP="00C37CA8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3. ............................................                </w:t>
      </w:r>
      <w:r w:rsidR="00C37CA8">
        <w:rPr>
          <w:rFonts w:ascii="Calibri" w:hAnsi="Calibri" w:cs="Calibri"/>
          <w:sz w:val="22"/>
          <w:szCs w:val="22"/>
        </w:rPr>
        <w:t xml:space="preserve">     </w:t>
      </w:r>
      <w:r w:rsidR="00E24E91" w:rsidRPr="001D2979">
        <w:rPr>
          <w:rFonts w:ascii="Calibri" w:hAnsi="Calibri" w:cs="Calibri"/>
          <w:sz w:val="22"/>
          <w:szCs w:val="22"/>
        </w:rPr>
        <w:t xml:space="preserve"> </w:t>
      </w:r>
      <w:r w:rsidR="00C37CA8" w:rsidRPr="001D2979">
        <w:rPr>
          <w:rFonts w:ascii="Calibri" w:hAnsi="Calibri" w:cs="Calibri"/>
          <w:sz w:val="22"/>
          <w:szCs w:val="22"/>
        </w:rPr>
        <w:t>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 xml:space="preserve">        </w:t>
      </w:r>
      <w:r w:rsidR="00C37CA8">
        <w:rPr>
          <w:rFonts w:ascii="Calibri" w:hAnsi="Calibri" w:cs="Calibri"/>
          <w:sz w:val="22"/>
          <w:szCs w:val="22"/>
        </w:rPr>
        <w:t xml:space="preserve">               </w:t>
      </w:r>
      <w:r w:rsidR="00E24E91" w:rsidRPr="001D2979">
        <w:rPr>
          <w:rFonts w:ascii="Calibri" w:hAnsi="Calibri" w:cs="Calibri"/>
          <w:sz w:val="22"/>
          <w:szCs w:val="22"/>
        </w:rPr>
        <w:t xml:space="preserve">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7190097A" w14:textId="77777777" w:rsidR="00431CF0" w:rsidRPr="001D2979" w:rsidRDefault="00C37CA8" w:rsidP="00D868A6">
      <w:pPr>
        <w:spacing w:before="480" w:after="24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Przedstawiciele Zamawiającego</w:t>
      </w:r>
      <w:r w:rsidRPr="001D2979">
        <w:rPr>
          <w:rFonts w:ascii="Calibri" w:hAnsi="Calibri" w:cs="Calibri"/>
          <w:b/>
          <w:sz w:val="22"/>
          <w:szCs w:val="22"/>
        </w:rPr>
        <w:t>:</w:t>
      </w:r>
      <w:r w:rsidR="00431CF0" w:rsidRPr="001D2979">
        <w:rPr>
          <w:rFonts w:ascii="Calibri" w:hAnsi="Calibri" w:cs="Calibri"/>
          <w:sz w:val="22"/>
          <w:szCs w:val="22"/>
        </w:rPr>
        <w:t xml:space="preserve">                                                                </w:t>
      </w:r>
      <w:r w:rsidR="00E24E91" w:rsidRPr="001D2979">
        <w:rPr>
          <w:rFonts w:ascii="Calibri" w:hAnsi="Calibri" w:cs="Calibri"/>
          <w:sz w:val="22"/>
          <w:szCs w:val="22"/>
        </w:rPr>
        <w:t xml:space="preserve">                         </w:t>
      </w:r>
      <w:r w:rsidR="00E24E91" w:rsidRPr="001D2979">
        <w:rPr>
          <w:rFonts w:ascii="Calibri" w:hAnsi="Calibri" w:cs="Calibri"/>
          <w:sz w:val="22"/>
          <w:szCs w:val="22"/>
        </w:rPr>
        <w:tab/>
        <w:t xml:space="preserve"> </w:t>
      </w:r>
    </w:p>
    <w:p w14:paraId="3DC889A0" w14:textId="77777777" w:rsidR="00C909B4" w:rsidRPr="00C37CA8" w:rsidRDefault="00431CF0" w:rsidP="00C909B4">
      <w:pPr>
        <w:pStyle w:val="Tekstpodstawowy"/>
        <w:spacing w:before="120" w:after="120" w:line="360" w:lineRule="auto"/>
        <w:ind w:right="-2"/>
        <w:rPr>
          <w:rFonts w:ascii="Calibri" w:hAnsi="Calibri" w:cs="Calibri"/>
          <w:i/>
          <w:sz w:val="18"/>
          <w:szCs w:val="18"/>
        </w:rPr>
      </w:pPr>
      <w:r w:rsidRPr="001D2979">
        <w:rPr>
          <w:rFonts w:ascii="Calibri" w:hAnsi="Calibri" w:cs="Calibri"/>
          <w:sz w:val="22"/>
          <w:szCs w:val="22"/>
        </w:rPr>
        <w:t xml:space="preserve">           </w:t>
      </w:r>
      <w:r w:rsidR="00C909B4">
        <w:rPr>
          <w:rFonts w:ascii="Calibri" w:hAnsi="Calibri" w:cs="Calibri"/>
          <w:i/>
          <w:sz w:val="18"/>
          <w:szCs w:val="18"/>
        </w:rPr>
        <w:t xml:space="preserve">     </w:t>
      </w:r>
      <w:r w:rsidR="00C909B4" w:rsidRPr="00C37CA8">
        <w:rPr>
          <w:rFonts w:ascii="Calibri" w:hAnsi="Calibri" w:cs="Calibri"/>
          <w:i/>
          <w:sz w:val="18"/>
          <w:szCs w:val="18"/>
        </w:rPr>
        <w:t xml:space="preserve">(imię i nazwisko) </w:t>
      </w:r>
      <w:r w:rsidR="00C909B4">
        <w:rPr>
          <w:rFonts w:ascii="Calibri" w:hAnsi="Calibri" w:cs="Calibri"/>
          <w:i/>
          <w:sz w:val="18"/>
          <w:szCs w:val="18"/>
        </w:rPr>
        <w:t xml:space="preserve">                                                         </w:t>
      </w:r>
      <w:r w:rsidR="00A21215">
        <w:rPr>
          <w:rFonts w:ascii="Calibri" w:hAnsi="Calibri" w:cs="Calibri"/>
          <w:i/>
          <w:sz w:val="18"/>
          <w:szCs w:val="18"/>
        </w:rPr>
        <w:t xml:space="preserve">   (Wydział</w:t>
      </w:r>
      <w:r w:rsidR="00C909B4" w:rsidRPr="00C37CA8">
        <w:rPr>
          <w:rFonts w:ascii="Calibri" w:hAnsi="Calibri" w:cs="Calibri"/>
          <w:i/>
          <w:sz w:val="18"/>
          <w:szCs w:val="18"/>
        </w:rPr>
        <w:t>)</w:t>
      </w:r>
      <w:r w:rsidR="00A21215">
        <w:rPr>
          <w:rFonts w:ascii="Calibri" w:hAnsi="Calibri" w:cs="Calibri"/>
          <w:i/>
          <w:sz w:val="18"/>
          <w:szCs w:val="18"/>
        </w:rPr>
        <w:t xml:space="preserve">         </w:t>
      </w:r>
      <w:r w:rsidR="00C909B4">
        <w:rPr>
          <w:rFonts w:ascii="Calibri" w:hAnsi="Calibri" w:cs="Calibri"/>
          <w:i/>
          <w:sz w:val="18"/>
          <w:szCs w:val="18"/>
        </w:rPr>
        <w:t xml:space="preserve">                                          </w:t>
      </w:r>
      <w:r w:rsidR="00A21215">
        <w:rPr>
          <w:rFonts w:ascii="Calibri" w:hAnsi="Calibri" w:cs="Calibri"/>
          <w:i/>
          <w:sz w:val="18"/>
          <w:szCs w:val="18"/>
        </w:rPr>
        <w:t xml:space="preserve">      </w:t>
      </w:r>
      <w:r w:rsidR="00C909B4">
        <w:rPr>
          <w:rFonts w:ascii="Calibri" w:hAnsi="Calibri" w:cs="Calibri"/>
          <w:i/>
          <w:sz w:val="18"/>
          <w:szCs w:val="18"/>
        </w:rPr>
        <w:t xml:space="preserve">                </w:t>
      </w:r>
      <w:r w:rsidR="00C909B4" w:rsidRPr="00C37CA8">
        <w:rPr>
          <w:rFonts w:ascii="Calibri" w:hAnsi="Calibri" w:cs="Calibri"/>
          <w:i/>
          <w:sz w:val="18"/>
          <w:szCs w:val="18"/>
        </w:rPr>
        <w:t>(podpis)</w:t>
      </w:r>
    </w:p>
    <w:p w14:paraId="5154A627" w14:textId="77777777" w:rsidR="00C909B4" w:rsidRPr="001D2979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1. ............................................                      .........................................  </w:t>
      </w:r>
      <w:r>
        <w:rPr>
          <w:rFonts w:ascii="Calibri" w:hAnsi="Calibri" w:cs="Calibri"/>
          <w:sz w:val="22"/>
          <w:szCs w:val="22"/>
        </w:rPr>
        <w:t xml:space="preserve">                  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3776F6A4" w14:textId="77777777" w:rsidR="00C909B4" w:rsidRPr="001D2979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2. ............................................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1D2979">
        <w:rPr>
          <w:rFonts w:ascii="Calibri" w:hAnsi="Calibri" w:cs="Calibri"/>
          <w:sz w:val="22"/>
          <w:szCs w:val="22"/>
        </w:rPr>
        <w:t xml:space="preserve">.........................................       </w:t>
      </w:r>
      <w:r>
        <w:rPr>
          <w:rFonts w:ascii="Calibri" w:hAnsi="Calibri" w:cs="Calibri"/>
          <w:sz w:val="22"/>
          <w:szCs w:val="22"/>
        </w:rPr>
        <w:t xml:space="preserve">             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69E0CE90" w14:textId="77777777" w:rsidR="00C909B4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3. ............................................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7061541C" w14:textId="77777777" w:rsidR="00C909B4" w:rsidRPr="001D2979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Pr="001D2979">
        <w:rPr>
          <w:rFonts w:ascii="Calibri" w:hAnsi="Calibri" w:cs="Calibri"/>
          <w:sz w:val="22"/>
          <w:szCs w:val="22"/>
        </w:rPr>
        <w:t xml:space="preserve">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60E4A24B" w14:textId="77777777" w:rsidR="00C909B4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Pr="001D2979">
        <w:rPr>
          <w:rFonts w:ascii="Calibri" w:hAnsi="Calibri" w:cs="Calibri"/>
          <w:sz w:val="22"/>
          <w:szCs w:val="22"/>
        </w:rPr>
        <w:t xml:space="preserve">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3E32F548" w14:textId="77777777" w:rsidR="003040D5" w:rsidRPr="001D2979" w:rsidRDefault="003040D5" w:rsidP="003040D5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Pr="001D2979">
        <w:rPr>
          <w:rFonts w:ascii="Calibri" w:hAnsi="Calibri" w:cs="Calibri"/>
          <w:sz w:val="22"/>
          <w:szCs w:val="22"/>
        </w:rPr>
        <w:t xml:space="preserve">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43F8A36C" w14:textId="77777777" w:rsidR="003040D5" w:rsidRPr="001D2979" w:rsidRDefault="003040D5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Pr="001D2979">
        <w:rPr>
          <w:rFonts w:ascii="Calibri" w:hAnsi="Calibri" w:cs="Calibri"/>
          <w:sz w:val="22"/>
          <w:szCs w:val="22"/>
        </w:rPr>
        <w:t xml:space="preserve">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34A23F07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                                                                   </w:t>
      </w:r>
    </w:p>
    <w:p w14:paraId="4F58AC62" w14:textId="77777777" w:rsidR="00431CF0" w:rsidRPr="001D2979" w:rsidRDefault="00E25AA3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</w:t>
      </w:r>
      <w:r w:rsidR="00E24E91" w:rsidRPr="001D2979">
        <w:rPr>
          <w:rFonts w:ascii="Calibri" w:hAnsi="Calibri" w:cs="Calibri"/>
          <w:sz w:val="22"/>
          <w:szCs w:val="22"/>
        </w:rPr>
        <w:tab/>
      </w:r>
      <w:r w:rsidR="00E24E91" w:rsidRPr="001D2979">
        <w:rPr>
          <w:rFonts w:ascii="Calibri" w:hAnsi="Calibri" w:cs="Calibri"/>
          <w:sz w:val="22"/>
          <w:szCs w:val="22"/>
        </w:rPr>
        <w:tab/>
      </w:r>
      <w:r w:rsidR="00E24E91" w:rsidRPr="001D2979">
        <w:rPr>
          <w:rFonts w:ascii="Calibri" w:hAnsi="Calibri" w:cs="Calibri"/>
          <w:sz w:val="22"/>
          <w:szCs w:val="22"/>
        </w:rPr>
        <w:tab/>
      </w:r>
      <w:r w:rsidRPr="001D2979">
        <w:rPr>
          <w:rFonts w:ascii="Calibri" w:hAnsi="Calibri" w:cs="Calibri"/>
          <w:sz w:val="22"/>
          <w:szCs w:val="22"/>
        </w:rPr>
        <w:t xml:space="preserve"> </w:t>
      </w:r>
      <w:r w:rsidR="00431CF0" w:rsidRPr="001D2979">
        <w:rPr>
          <w:rFonts w:ascii="Calibri" w:hAnsi="Calibri" w:cs="Calibri"/>
          <w:sz w:val="22"/>
          <w:szCs w:val="22"/>
        </w:rPr>
        <w:t>Zatwierdził</w:t>
      </w:r>
    </w:p>
    <w:p w14:paraId="17DA1853" w14:textId="77777777" w:rsidR="00431CF0" w:rsidRPr="001D2979" w:rsidRDefault="00431CF0" w:rsidP="00D868A6">
      <w:pPr>
        <w:spacing w:after="120" w:line="360" w:lineRule="auto"/>
        <w:rPr>
          <w:rFonts w:ascii="Calibri" w:hAnsi="Calibri" w:cs="Calibri"/>
          <w:sz w:val="22"/>
          <w:szCs w:val="22"/>
        </w:rPr>
      </w:pPr>
    </w:p>
    <w:p w14:paraId="24E3F122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    </w:t>
      </w:r>
      <w:r w:rsidR="00B66B43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Pr="001D2979">
        <w:rPr>
          <w:rFonts w:ascii="Calibri" w:hAnsi="Calibri" w:cs="Calibri"/>
          <w:sz w:val="22"/>
          <w:szCs w:val="22"/>
        </w:rPr>
        <w:t xml:space="preserve"> …………………………………………………………</w:t>
      </w:r>
    </w:p>
    <w:p w14:paraId="57A67C0B" w14:textId="77777777" w:rsidR="00BD3424" w:rsidRDefault="00E24E91" w:rsidP="00B66B43">
      <w:pPr>
        <w:ind w:right="-2"/>
        <w:rPr>
          <w:rFonts w:ascii="Calibri" w:hAnsi="Calibri" w:cs="Calibri"/>
          <w:sz w:val="18"/>
          <w:szCs w:val="18"/>
        </w:rPr>
      </w:pPr>
      <w:r w:rsidRPr="00E24E91">
        <w:rPr>
          <w:rFonts w:ascii="Calibri" w:hAnsi="Calibri" w:cs="Calibri"/>
          <w:sz w:val="18"/>
          <w:szCs w:val="18"/>
          <w:vertAlign w:val="superscript"/>
        </w:rPr>
        <w:t>*</w:t>
      </w:r>
      <w:r w:rsidRPr="00E24E91">
        <w:rPr>
          <w:rFonts w:ascii="Calibri" w:hAnsi="Calibri" w:cs="Calibri"/>
          <w:sz w:val="18"/>
          <w:szCs w:val="18"/>
        </w:rPr>
        <w:t>/ niepotrzebne skreślić</w:t>
      </w:r>
    </w:p>
    <w:sectPr w:rsidR="00BD3424" w:rsidSect="000955C4">
      <w:headerReference w:type="default" r:id="rId11"/>
      <w:footerReference w:type="even" r:id="rId12"/>
      <w:footerReference w:type="default" r:id="rId13"/>
      <w:pgSz w:w="11906" w:h="16838" w:code="9"/>
      <w:pgMar w:top="1134" w:right="1134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A470" w14:textId="77777777" w:rsidR="00750A1B" w:rsidRDefault="00750A1B">
      <w:r>
        <w:separator/>
      </w:r>
    </w:p>
  </w:endnote>
  <w:endnote w:type="continuationSeparator" w:id="0">
    <w:p w14:paraId="2E2778F1" w14:textId="77777777" w:rsidR="00750A1B" w:rsidRDefault="0075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88A6" w14:textId="77777777" w:rsidR="004B3F46" w:rsidRDefault="004B3F46" w:rsidP="00726B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4D37B9" w14:textId="77777777" w:rsidR="004B3F46" w:rsidRDefault="004B3F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189623463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6EAD4F" w14:textId="77777777" w:rsidR="00A963F7" w:rsidRDefault="00A80001">
            <w:pPr>
              <w:pStyle w:val="Stopka"/>
              <w:jc w:val="righ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A80001">
              <w:rPr>
                <w:rFonts w:asciiTheme="minorHAnsi" w:hAnsiTheme="minorHAnsi"/>
              </w:rPr>
              <w:t xml:space="preserve">Strona </w: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A80001">
              <w:rPr>
                <w:rFonts w:asciiTheme="minorHAnsi" w:hAnsiTheme="minorHAnsi"/>
                <w:b/>
                <w:bCs/>
              </w:rPr>
              <w:instrText>PAGE</w:instrTex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6B6BAB">
              <w:rPr>
                <w:rFonts w:asciiTheme="minorHAnsi" w:hAnsiTheme="minorHAnsi"/>
                <w:b/>
                <w:bCs/>
                <w:noProof/>
              </w:rPr>
              <w:t>3</w: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  <w:r w:rsidRPr="00A80001">
              <w:rPr>
                <w:rFonts w:asciiTheme="minorHAnsi" w:hAnsiTheme="minorHAnsi"/>
              </w:rPr>
              <w:t xml:space="preserve"> z </w: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A80001">
              <w:rPr>
                <w:rFonts w:asciiTheme="minorHAnsi" w:hAnsiTheme="minorHAnsi"/>
                <w:b/>
                <w:bCs/>
              </w:rPr>
              <w:instrText>NUMPAGES</w:instrTex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6B6BAB">
              <w:rPr>
                <w:rFonts w:asciiTheme="minorHAnsi" w:hAnsiTheme="minorHAnsi"/>
                <w:b/>
                <w:bCs/>
                <w:noProof/>
              </w:rPr>
              <w:t>3</w: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</w:p>
          <w:p w14:paraId="0DFB729D" w14:textId="3D88D2A1" w:rsidR="00A963F7" w:rsidRDefault="006B6BAB" w:rsidP="00A963F7">
            <w:pPr>
              <w:pStyle w:val="Stopka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i/>
                <w:sz w:val="16"/>
                <w:szCs w:val="16"/>
              </w:rPr>
              <w:t>Załącznik nr 3</w:t>
            </w:r>
            <w:r w:rsidR="00A963F7">
              <w:rPr>
                <w:i/>
                <w:sz w:val="16"/>
                <w:szCs w:val="16"/>
              </w:rPr>
              <w:t>.</w:t>
            </w:r>
            <w:r w:rsidR="002D6C67">
              <w:rPr>
                <w:i/>
                <w:sz w:val="16"/>
                <w:szCs w:val="16"/>
              </w:rPr>
              <w:t>7</w:t>
            </w:r>
            <w:r w:rsidR="00A963F7">
              <w:rPr>
                <w:i/>
                <w:sz w:val="16"/>
                <w:szCs w:val="16"/>
              </w:rPr>
              <w:t xml:space="preserve"> do procedury pn. „Planowanie i realizacja Projektów inwestycyjnych oraz Zadań remontowych</w:t>
            </w:r>
            <w:r w:rsidR="006513A9">
              <w:rPr>
                <w:i/>
                <w:sz w:val="16"/>
                <w:szCs w:val="16"/>
              </w:rPr>
              <w:t xml:space="preserve"> w </w:t>
            </w:r>
            <w:del w:id="5" w:author="Jeżak Kamil" w:date="2023-12-11T11:29:00Z">
              <w:r w:rsidR="002D6C67" w:rsidDel="00EC4619">
                <w:rPr>
                  <w:i/>
                  <w:sz w:val="16"/>
                  <w:szCs w:val="16"/>
                </w:rPr>
                <w:delText>ENEA Nowa Energia</w:delText>
              </w:r>
            </w:del>
            <w:ins w:id="6" w:author="Jeżak Kamil" w:date="2023-12-11T11:29:00Z">
              <w:r w:rsidR="00EC4619">
                <w:rPr>
                  <w:i/>
                  <w:sz w:val="16"/>
                  <w:szCs w:val="16"/>
                </w:rPr>
                <w:t>FW Bejsce</w:t>
              </w:r>
            </w:ins>
            <w:r w:rsidR="006513A9">
              <w:rPr>
                <w:i/>
                <w:sz w:val="16"/>
                <w:szCs w:val="16"/>
              </w:rPr>
              <w:t xml:space="preserve"> sp. z o.o.</w:t>
            </w:r>
            <w:r w:rsidR="00A963F7">
              <w:rPr>
                <w:i/>
                <w:sz w:val="16"/>
                <w:szCs w:val="16"/>
              </w:rPr>
              <w:t>”</w:t>
            </w:r>
          </w:p>
          <w:p w14:paraId="0268AC62" w14:textId="77777777" w:rsidR="00A80001" w:rsidRPr="00A80001" w:rsidRDefault="00750A1B">
            <w:pPr>
              <w:pStyle w:val="Stopka"/>
              <w:jc w:val="right"/>
              <w:rPr>
                <w:rFonts w:asciiTheme="minorHAnsi" w:hAnsiTheme="minorHAnsi"/>
              </w:rPr>
            </w:pPr>
          </w:p>
        </w:sdtContent>
      </w:sdt>
    </w:sdtContent>
  </w:sdt>
  <w:p w14:paraId="04A9E530" w14:textId="77777777" w:rsidR="00A80001" w:rsidRDefault="00A800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117A4" w14:textId="77777777" w:rsidR="00750A1B" w:rsidRDefault="00750A1B">
      <w:r>
        <w:separator/>
      </w:r>
    </w:p>
  </w:footnote>
  <w:footnote w:type="continuationSeparator" w:id="0">
    <w:p w14:paraId="392DC0D9" w14:textId="77777777" w:rsidR="00750A1B" w:rsidRDefault="0075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1986"/>
      <w:gridCol w:w="5952"/>
      <w:gridCol w:w="1701"/>
    </w:tblGrid>
    <w:tr w:rsidR="000955C4" w14:paraId="2D3034B8" w14:textId="77777777" w:rsidTr="000955C4">
      <w:trPr>
        <w:cantSplit/>
        <w:trHeight w:hRule="exact" w:val="284"/>
        <w:jc w:val="center"/>
      </w:trPr>
      <w:tc>
        <w:tcPr>
          <w:tcW w:w="19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C0BB60" w14:textId="77777777" w:rsidR="000955C4" w:rsidRDefault="000955C4" w:rsidP="002D6C67">
          <w:pPr>
            <w:tabs>
              <w:tab w:val="center" w:pos="4536"/>
              <w:tab w:val="right" w:pos="9072"/>
            </w:tabs>
            <w:jc w:val="center"/>
          </w:pPr>
          <w:r>
            <w:t xml:space="preserve">Nr: </w:t>
          </w:r>
          <w:r w:rsidR="002D6C67">
            <w:t>__-__-____-_</w:t>
          </w:r>
          <w:r w:rsidR="006B6BAB">
            <w:t>-3</w:t>
          </w:r>
          <w:r>
            <w:t>.</w:t>
          </w:r>
          <w:r w:rsidR="002D6C67">
            <w:t>7</w:t>
          </w:r>
        </w:p>
      </w:tc>
      <w:tc>
        <w:tcPr>
          <w:tcW w:w="5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E13275" w14:textId="77777777" w:rsidR="000955C4" w:rsidRDefault="002D6C67" w:rsidP="000955C4">
          <w:pPr>
            <w:tabs>
              <w:tab w:val="center" w:pos="4536"/>
              <w:tab w:val="right" w:pos="9072"/>
            </w:tabs>
            <w:jc w:val="center"/>
          </w:pPr>
          <w:r>
            <w:t>ENEA Nowa Energia</w:t>
          </w:r>
          <w:r w:rsidR="000955C4">
            <w:t xml:space="preserve"> sp. z o.o.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599183" w14:textId="77777777" w:rsidR="000955C4" w:rsidRDefault="000955C4" w:rsidP="000955C4">
          <w:pPr>
            <w:tabs>
              <w:tab w:val="center" w:pos="4536"/>
              <w:tab w:val="right" w:pos="9072"/>
            </w:tabs>
            <w:jc w:val="center"/>
          </w:pPr>
          <w:r>
            <w:t>Egzemplarz: 0</w:t>
          </w:r>
        </w:p>
      </w:tc>
    </w:tr>
    <w:tr w:rsidR="000955C4" w14:paraId="5AE90792" w14:textId="77777777" w:rsidTr="000955C4">
      <w:trPr>
        <w:cantSplit/>
        <w:trHeight w:hRule="exact" w:val="719"/>
        <w:jc w:val="center"/>
      </w:trPr>
      <w:tc>
        <w:tcPr>
          <w:tcW w:w="19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63406D" w14:textId="77777777" w:rsidR="000955C4" w:rsidRDefault="000955C4" w:rsidP="000955C4">
          <w:pPr>
            <w:tabs>
              <w:tab w:val="center" w:pos="4536"/>
              <w:tab w:val="right" w:pos="9072"/>
            </w:tabs>
            <w:jc w:val="center"/>
          </w:pPr>
          <w:r>
            <w:t>Wydanie: 1</w:t>
          </w:r>
        </w:p>
      </w:tc>
      <w:tc>
        <w:tcPr>
          <w:tcW w:w="5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AB574F" w14:textId="77777777" w:rsidR="000955C4" w:rsidRDefault="000955C4" w:rsidP="000955C4">
          <w:pPr>
            <w:tabs>
              <w:tab w:val="center" w:pos="4536"/>
              <w:tab w:val="right" w:pos="9072"/>
            </w:tabs>
            <w:jc w:val="center"/>
            <w:rPr>
              <w:b/>
              <w:sz w:val="22"/>
              <w:szCs w:val="24"/>
              <w:lang w:eastAsia="x-none"/>
            </w:rPr>
          </w:pPr>
          <w:r>
            <w:rPr>
              <w:b/>
              <w:sz w:val="22"/>
              <w:szCs w:val="24"/>
              <w:lang w:eastAsia="x-none"/>
            </w:rPr>
            <w:t xml:space="preserve">Planowanie i realizacja Projektów inwestycyjnych </w:t>
          </w:r>
        </w:p>
        <w:p w14:paraId="6F415700" w14:textId="703A347B" w:rsidR="000955C4" w:rsidRDefault="000955C4" w:rsidP="000955C4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lang w:eastAsia="x-none"/>
            </w:rPr>
          </w:pPr>
          <w:r>
            <w:rPr>
              <w:b/>
              <w:sz w:val="22"/>
              <w:szCs w:val="24"/>
              <w:lang w:eastAsia="x-none"/>
            </w:rPr>
            <w:t xml:space="preserve">oraz Zadań remontowych w </w:t>
          </w:r>
          <w:del w:id="2" w:author="Jeżak Kamil" w:date="2023-12-11T11:28:00Z">
            <w:r w:rsidR="002D6C67" w:rsidDel="00EC4619">
              <w:rPr>
                <w:b/>
                <w:sz w:val="22"/>
                <w:szCs w:val="24"/>
                <w:lang w:eastAsia="x-none"/>
              </w:rPr>
              <w:delText>ENEA Nowa Energia</w:delText>
            </w:r>
          </w:del>
          <w:ins w:id="3" w:author="Jeżak Kamil" w:date="2023-12-11T11:28:00Z">
            <w:r w:rsidR="00EC4619">
              <w:rPr>
                <w:b/>
                <w:sz w:val="22"/>
                <w:szCs w:val="24"/>
                <w:lang w:eastAsia="x-none"/>
              </w:rPr>
              <w:t>FW B</w:t>
            </w:r>
          </w:ins>
          <w:ins w:id="4" w:author="Jeżak Kamil" w:date="2023-12-11T11:29:00Z">
            <w:r w:rsidR="00EC4619">
              <w:rPr>
                <w:b/>
                <w:sz w:val="22"/>
                <w:szCs w:val="24"/>
                <w:lang w:eastAsia="x-none"/>
              </w:rPr>
              <w:t>ejsce</w:t>
            </w:r>
          </w:ins>
          <w:r>
            <w:rPr>
              <w:b/>
              <w:sz w:val="22"/>
              <w:szCs w:val="24"/>
              <w:lang w:eastAsia="x-none"/>
            </w:rPr>
            <w:t xml:space="preserve"> sp. z o.o.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B38B05" w14:textId="77777777" w:rsidR="000955C4" w:rsidRDefault="000955C4" w:rsidP="000955C4">
          <w:pPr>
            <w:tabs>
              <w:tab w:val="center" w:pos="4536"/>
              <w:tab w:val="right" w:pos="9072"/>
            </w:tabs>
            <w:jc w:val="center"/>
          </w:pPr>
          <w: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B6BAB">
            <w:rPr>
              <w:noProof/>
            </w:rPr>
            <w:t>3</w:t>
          </w:r>
          <w:r>
            <w:fldChar w:fldCharType="end"/>
          </w:r>
          <w:r>
            <w:t xml:space="preserve"> / </w:t>
          </w:r>
          <w:r w:rsidR="00750A1B">
            <w:fldChar w:fldCharType="begin"/>
          </w:r>
          <w:r w:rsidR="00750A1B">
            <w:instrText xml:space="preserve"> NUMPAGES   \* MERGEFORMAT </w:instrText>
          </w:r>
          <w:r w:rsidR="00750A1B">
            <w:fldChar w:fldCharType="separate"/>
          </w:r>
          <w:r w:rsidR="006B6BAB">
            <w:rPr>
              <w:noProof/>
            </w:rPr>
            <w:t>3</w:t>
          </w:r>
          <w:r w:rsidR="00750A1B">
            <w:rPr>
              <w:noProof/>
            </w:rPr>
            <w:fldChar w:fldCharType="end"/>
          </w:r>
        </w:p>
      </w:tc>
    </w:tr>
  </w:tbl>
  <w:p w14:paraId="38D45431" w14:textId="77777777" w:rsidR="00F31B68" w:rsidRDefault="00F31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31376E"/>
    <w:multiLevelType w:val="singleLevel"/>
    <w:tmpl w:val="4DB473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6D1434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8112820"/>
    <w:multiLevelType w:val="hybridMultilevel"/>
    <w:tmpl w:val="E93891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32D5D"/>
    <w:multiLevelType w:val="hybridMultilevel"/>
    <w:tmpl w:val="7E667EFA"/>
    <w:lvl w:ilvl="0" w:tplc="A78AD9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3B18BB"/>
    <w:multiLevelType w:val="hybridMultilevel"/>
    <w:tmpl w:val="B12C5B06"/>
    <w:lvl w:ilvl="0" w:tplc="90127F96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0EC6CFC"/>
    <w:multiLevelType w:val="hybridMultilevel"/>
    <w:tmpl w:val="A3D6E482"/>
    <w:lvl w:ilvl="0" w:tplc="9D8C8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E66EE"/>
    <w:multiLevelType w:val="hybridMultilevel"/>
    <w:tmpl w:val="F80685B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C01A4F"/>
    <w:multiLevelType w:val="singleLevel"/>
    <w:tmpl w:val="FA5A1A56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  <w:rPr>
        <w:rFonts w:cs="Times New Roman"/>
      </w:rPr>
    </w:lvl>
  </w:abstractNum>
  <w:abstractNum w:abstractNumId="12" w15:restartNumberingAfterBreak="0">
    <w:nsid w:val="16F43833"/>
    <w:multiLevelType w:val="hybridMultilevel"/>
    <w:tmpl w:val="89A63038"/>
    <w:lvl w:ilvl="0" w:tplc="7698346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A7AD5"/>
    <w:multiLevelType w:val="hybridMultilevel"/>
    <w:tmpl w:val="D9D09052"/>
    <w:lvl w:ilvl="0" w:tplc="38F6B670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249A5562"/>
    <w:multiLevelType w:val="hybridMultilevel"/>
    <w:tmpl w:val="A412E632"/>
    <w:name w:val="WW8Num32"/>
    <w:lvl w:ilvl="0" w:tplc="95CE8E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62E92"/>
    <w:multiLevelType w:val="singleLevel"/>
    <w:tmpl w:val="4DB473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2611168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266102D7"/>
    <w:multiLevelType w:val="hybridMultilevel"/>
    <w:tmpl w:val="43101D62"/>
    <w:lvl w:ilvl="0" w:tplc="579EAFA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27E2352F"/>
    <w:multiLevelType w:val="hybridMultilevel"/>
    <w:tmpl w:val="2CBC8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B50E1"/>
    <w:multiLevelType w:val="hybridMultilevel"/>
    <w:tmpl w:val="FC8C3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623C2"/>
    <w:multiLevelType w:val="hybridMultilevel"/>
    <w:tmpl w:val="FC8C3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46D81"/>
    <w:multiLevelType w:val="hybridMultilevel"/>
    <w:tmpl w:val="7BD66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A450D9"/>
    <w:multiLevelType w:val="singleLevel"/>
    <w:tmpl w:val="32540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23" w15:restartNumberingAfterBreak="0">
    <w:nsid w:val="3418305B"/>
    <w:multiLevelType w:val="hybridMultilevel"/>
    <w:tmpl w:val="B238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B93DD1"/>
    <w:multiLevelType w:val="hybridMultilevel"/>
    <w:tmpl w:val="C33C87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B83FAC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3D21DC8"/>
    <w:multiLevelType w:val="multilevel"/>
    <w:tmpl w:val="7EF88938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cs="Times New Roman"/>
      </w:rPr>
    </w:lvl>
    <w:lvl w:ilvl="1">
      <w:start w:val="1"/>
      <w:numFmt w:val="lowerLetter"/>
      <w:lvlText w:val="%2)"/>
      <w:legacy w:legacy="1" w:legacySpace="0" w:legacyIndent="708"/>
      <w:lvlJc w:val="left"/>
      <w:pPr>
        <w:ind w:left="1105" w:hanging="708"/>
      </w:pPr>
      <w:rPr>
        <w:rFonts w:cs="Times New Roman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813" w:hanging="708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521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3229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3937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645" w:hanging="708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5353" w:hanging="708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08"/>
      <w:lvlJc w:val="left"/>
      <w:pPr>
        <w:ind w:left="6061" w:hanging="708"/>
      </w:pPr>
      <w:rPr>
        <w:rFonts w:cs="Times New Roman"/>
      </w:rPr>
    </w:lvl>
  </w:abstractNum>
  <w:abstractNum w:abstractNumId="27" w15:restartNumberingAfterBreak="0">
    <w:nsid w:val="46EE6CE1"/>
    <w:multiLevelType w:val="hybridMultilevel"/>
    <w:tmpl w:val="F6AE0254"/>
    <w:lvl w:ilvl="0" w:tplc="03E0282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8" w15:restartNumberingAfterBreak="0">
    <w:nsid w:val="487A4285"/>
    <w:multiLevelType w:val="hybridMultilevel"/>
    <w:tmpl w:val="6EB462A4"/>
    <w:name w:val="WW8Num33"/>
    <w:lvl w:ilvl="0" w:tplc="2B188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44D4F"/>
    <w:multiLevelType w:val="hybridMultilevel"/>
    <w:tmpl w:val="2A2412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9A622C"/>
    <w:multiLevelType w:val="singleLevel"/>
    <w:tmpl w:val="5B902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DBC7D6B"/>
    <w:multiLevelType w:val="hybridMultilevel"/>
    <w:tmpl w:val="A06AA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51B85"/>
    <w:multiLevelType w:val="singleLevel"/>
    <w:tmpl w:val="F5985F2C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  <w:rPr>
        <w:rFonts w:cs="Times New Roman"/>
      </w:rPr>
    </w:lvl>
  </w:abstractNum>
  <w:abstractNum w:abstractNumId="33" w15:restartNumberingAfterBreak="0">
    <w:nsid w:val="54102A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41D353C"/>
    <w:multiLevelType w:val="hybridMultilevel"/>
    <w:tmpl w:val="058C276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C2FF8"/>
    <w:multiLevelType w:val="singleLevel"/>
    <w:tmpl w:val="EF0C3D2A"/>
    <w:lvl w:ilvl="0">
      <w:start w:val="1"/>
      <w:numFmt w:val="lowerLetter"/>
      <w:lvlText w:val="%1)"/>
      <w:legacy w:legacy="1" w:legacySpace="0" w:legacyIndent="283"/>
      <w:lvlJc w:val="left"/>
      <w:pPr>
        <w:ind w:left="355" w:hanging="283"/>
      </w:pPr>
      <w:rPr>
        <w:rFonts w:cs="Times New Roman"/>
      </w:rPr>
    </w:lvl>
  </w:abstractNum>
  <w:abstractNum w:abstractNumId="36" w15:restartNumberingAfterBreak="0">
    <w:nsid w:val="650404B9"/>
    <w:multiLevelType w:val="singleLevel"/>
    <w:tmpl w:val="AF7A813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37" w15:restartNumberingAfterBreak="0">
    <w:nsid w:val="6C8F0161"/>
    <w:multiLevelType w:val="singleLevel"/>
    <w:tmpl w:val="410CF5A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8" w15:restartNumberingAfterBreak="0">
    <w:nsid w:val="6FFA1213"/>
    <w:multiLevelType w:val="hybridMultilevel"/>
    <w:tmpl w:val="4AC61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3274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9BF74E9"/>
    <w:multiLevelType w:val="hybridMultilevel"/>
    <w:tmpl w:val="B5D2D4D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1" w15:restartNumberingAfterBreak="0">
    <w:nsid w:val="7B5376FE"/>
    <w:multiLevelType w:val="hybridMultilevel"/>
    <w:tmpl w:val="A15AA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29"/>
  </w:num>
  <w:num w:numId="4">
    <w:abstractNumId w:val="23"/>
  </w:num>
  <w:num w:numId="5">
    <w:abstractNumId w:val="39"/>
    <w:lvlOverride w:ilvl="0">
      <w:startOverride w:val="1"/>
    </w:lvlOverride>
  </w:num>
  <w:num w:numId="6">
    <w:abstractNumId w:val="7"/>
  </w:num>
  <w:num w:numId="7">
    <w:abstractNumId w:val="18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1"/>
  </w:num>
  <w:num w:numId="12">
    <w:abstractNumId w:val="4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</w:num>
  <w:num w:numId="15">
    <w:abstractNumId w:val="25"/>
    <w:lvlOverride w:ilvl="0">
      <w:startOverride w:val="2"/>
    </w:lvlOverride>
  </w:num>
  <w:num w:numId="16">
    <w:abstractNumId w:val="36"/>
    <w:lvlOverride w:ilvl="0">
      <w:startOverride w:val="1"/>
    </w:lvlOverride>
  </w:num>
  <w:num w:numId="17">
    <w:abstractNumId w:val="20"/>
  </w:num>
  <w:num w:numId="18">
    <w:abstractNumId w:val="30"/>
  </w:num>
  <w:num w:numId="19">
    <w:abstractNumId w:val="31"/>
  </w:num>
  <w:num w:numId="20">
    <w:abstractNumId w:val="11"/>
  </w:num>
  <w:num w:numId="21">
    <w:abstractNumId w:val="0"/>
    <w:lvlOverride w:ilvl="0">
      <w:lvl w:ilvl="0">
        <w:start w:val="1"/>
        <w:numFmt w:val="bullet"/>
        <w:lvlText w:val="–"/>
        <w:legacy w:legacy="1" w:legacySpace="0" w:legacyIndent="397"/>
        <w:lvlJc w:val="left"/>
        <w:rPr>
          <w:rFonts w:ascii="Times New Roman" w:hAnsi="Times New Roman" w:hint="default"/>
          <w:sz w:val="24"/>
        </w:rPr>
      </w:lvl>
    </w:lvlOverride>
  </w:num>
  <w:num w:numId="2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5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6">
    <w:abstractNumId w:val="32"/>
  </w:num>
  <w:num w:numId="27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8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9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30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31">
    <w:abstractNumId w:val="35"/>
  </w:num>
  <w:num w:numId="32">
    <w:abstractNumId w:val="37"/>
  </w:num>
  <w:num w:numId="33">
    <w:abstractNumId w:val="26"/>
  </w:num>
  <w:num w:numId="34">
    <w:abstractNumId w:val="5"/>
  </w:num>
  <w:num w:numId="35">
    <w:abstractNumId w:val="16"/>
  </w:num>
  <w:num w:numId="36">
    <w:abstractNumId w:val="34"/>
  </w:num>
  <w:num w:numId="37">
    <w:abstractNumId w:val="10"/>
  </w:num>
  <w:num w:numId="38">
    <w:abstractNumId w:val="15"/>
  </w:num>
  <w:num w:numId="39">
    <w:abstractNumId w:val="19"/>
  </w:num>
  <w:num w:numId="40">
    <w:abstractNumId w:val="9"/>
  </w:num>
  <w:num w:numId="41">
    <w:abstractNumId w:val="12"/>
  </w:num>
  <w:num w:numId="42">
    <w:abstractNumId w:val="33"/>
  </w:num>
  <w:num w:numId="43">
    <w:abstractNumId w:val="13"/>
  </w:num>
  <w:num w:numId="44">
    <w:abstractNumId w:val="8"/>
  </w:num>
  <w:num w:numId="45">
    <w:abstractNumId w:val="27"/>
  </w:num>
  <w:num w:numId="46">
    <w:abstractNumId w:val="17"/>
  </w:num>
  <w:num w:numId="47">
    <w:abstractNumId w:val="40"/>
  </w:num>
  <w:num w:numId="48">
    <w:abstractNumId w:val="6"/>
  </w:num>
  <w:numIdMacAtCleanup w:val="4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żak Kamil">
    <w15:presenceInfo w15:providerId="AD" w15:userId="S-1-5-21-2434290323-1266694416-2256121832-977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26"/>
    <w:rsid w:val="00003C2C"/>
    <w:rsid w:val="0001259D"/>
    <w:rsid w:val="000134BB"/>
    <w:rsid w:val="00023754"/>
    <w:rsid w:val="00025093"/>
    <w:rsid w:val="000468F4"/>
    <w:rsid w:val="00057D4C"/>
    <w:rsid w:val="0006669A"/>
    <w:rsid w:val="000761FA"/>
    <w:rsid w:val="00084E3D"/>
    <w:rsid w:val="00085956"/>
    <w:rsid w:val="0009299D"/>
    <w:rsid w:val="000955C4"/>
    <w:rsid w:val="00097994"/>
    <w:rsid w:val="000B15C5"/>
    <w:rsid w:val="000D11B9"/>
    <w:rsid w:val="000D1C81"/>
    <w:rsid w:val="000D6149"/>
    <w:rsid w:val="000D7AA8"/>
    <w:rsid w:val="000E0E3A"/>
    <w:rsid w:val="000E445E"/>
    <w:rsid w:val="000F4B06"/>
    <w:rsid w:val="00100B2A"/>
    <w:rsid w:val="00101650"/>
    <w:rsid w:val="00104913"/>
    <w:rsid w:val="0012046D"/>
    <w:rsid w:val="00132862"/>
    <w:rsid w:val="00134979"/>
    <w:rsid w:val="00135661"/>
    <w:rsid w:val="00136661"/>
    <w:rsid w:val="0015481D"/>
    <w:rsid w:val="00163B31"/>
    <w:rsid w:val="0016665D"/>
    <w:rsid w:val="00182E8B"/>
    <w:rsid w:val="001B6E29"/>
    <w:rsid w:val="001C1DF8"/>
    <w:rsid w:val="001D2979"/>
    <w:rsid w:val="001D4A93"/>
    <w:rsid w:val="001E03E5"/>
    <w:rsid w:val="001E3776"/>
    <w:rsid w:val="001F2794"/>
    <w:rsid w:val="0020459B"/>
    <w:rsid w:val="002159BE"/>
    <w:rsid w:val="00244239"/>
    <w:rsid w:val="002456D8"/>
    <w:rsid w:val="00246F11"/>
    <w:rsid w:val="00252954"/>
    <w:rsid w:val="0025569F"/>
    <w:rsid w:val="00255D1F"/>
    <w:rsid w:val="00260B2C"/>
    <w:rsid w:val="00271E7F"/>
    <w:rsid w:val="002825BE"/>
    <w:rsid w:val="0029550B"/>
    <w:rsid w:val="002B1CCF"/>
    <w:rsid w:val="002B2793"/>
    <w:rsid w:val="002B42F3"/>
    <w:rsid w:val="002B4B09"/>
    <w:rsid w:val="002B7EBC"/>
    <w:rsid w:val="002C5E7D"/>
    <w:rsid w:val="002D0570"/>
    <w:rsid w:val="002D3710"/>
    <w:rsid w:val="002D3ACA"/>
    <w:rsid w:val="002D5B0E"/>
    <w:rsid w:val="002D5E0D"/>
    <w:rsid w:val="002D69BE"/>
    <w:rsid w:val="002D6C67"/>
    <w:rsid w:val="002E6DAA"/>
    <w:rsid w:val="002F2735"/>
    <w:rsid w:val="003040D5"/>
    <w:rsid w:val="003067EC"/>
    <w:rsid w:val="00311084"/>
    <w:rsid w:val="0032194E"/>
    <w:rsid w:val="00325FA7"/>
    <w:rsid w:val="00330AE8"/>
    <w:rsid w:val="003327C0"/>
    <w:rsid w:val="00333336"/>
    <w:rsid w:val="003341E4"/>
    <w:rsid w:val="00340D1E"/>
    <w:rsid w:val="00341D0D"/>
    <w:rsid w:val="003433A9"/>
    <w:rsid w:val="003567AE"/>
    <w:rsid w:val="00357DB4"/>
    <w:rsid w:val="003669DA"/>
    <w:rsid w:val="00374EA7"/>
    <w:rsid w:val="00377F34"/>
    <w:rsid w:val="00380591"/>
    <w:rsid w:val="00381748"/>
    <w:rsid w:val="0038681B"/>
    <w:rsid w:val="003C079E"/>
    <w:rsid w:val="003C409F"/>
    <w:rsid w:val="003C4695"/>
    <w:rsid w:val="003F489C"/>
    <w:rsid w:val="004035DA"/>
    <w:rsid w:val="00405BD0"/>
    <w:rsid w:val="00411A0F"/>
    <w:rsid w:val="00412236"/>
    <w:rsid w:val="00413CB4"/>
    <w:rsid w:val="00414D16"/>
    <w:rsid w:val="004247C2"/>
    <w:rsid w:val="00430753"/>
    <w:rsid w:val="00431569"/>
    <w:rsid w:val="00431CF0"/>
    <w:rsid w:val="004341EA"/>
    <w:rsid w:val="004469EC"/>
    <w:rsid w:val="0045395C"/>
    <w:rsid w:val="00455F92"/>
    <w:rsid w:val="00462182"/>
    <w:rsid w:val="00465381"/>
    <w:rsid w:val="00467FD9"/>
    <w:rsid w:val="0047321D"/>
    <w:rsid w:val="00493C4D"/>
    <w:rsid w:val="004A501B"/>
    <w:rsid w:val="004B351A"/>
    <w:rsid w:val="004B3F46"/>
    <w:rsid w:val="004B6C48"/>
    <w:rsid w:val="004B7685"/>
    <w:rsid w:val="004B7D00"/>
    <w:rsid w:val="004C28C6"/>
    <w:rsid w:val="004E1422"/>
    <w:rsid w:val="004F09D6"/>
    <w:rsid w:val="004F567B"/>
    <w:rsid w:val="005048F5"/>
    <w:rsid w:val="005118A8"/>
    <w:rsid w:val="00511FFA"/>
    <w:rsid w:val="00514555"/>
    <w:rsid w:val="00516A70"/>
    <w:rsid w:val="00522F61"/>
    <w:rsid w:val="00524C11"/>
    <w:rsid w:val="00532240"/>
    <w:rsid w:val="0053318A"/>
    <w:rsid w:val="00534E97"/>
    <w:rsid w:val="0054241D"/>
    <w:rsid w:val="00544CD4"/>
    <w:rsid w:val="00545163"/>
    <w:rsid w:val="0054675E"/>
    <w:rsid w:val="005473AA"/>
    <w:rsid w:val="005475E2"/>
    <w:rsid w:val="00547D65"/>
    <w:rsid w:val="005569B3"/>
    <w:rsid w:val="00574972"/>
    <w:rsid w:val="00577999"/>
    <w:rsid w:val="00583F86"/>
    <w:rsid w:val="005872C0"/>
    <w:rsid w:val="005962E6"/>
    <w:rsid w:val="005A03C7"/>
    <w:rsid w:val="005D04EA"/>
    <w:rsid w:val="005D178E"/>
    <w:rsid w:val="005E322F"/>
    <w:rsid w:val="005E36A6"/>
    <w:rsid w:val="005F3427"/>
    <w:rsid w:val="005F3CE2"/>
    <w:rsid w:val="00600883"/>
    <w:rsid w:val="00607C69"/>
    <w:rsid w:val="0061216C"/>
    <w:rsid w:val="00612222"/>
    <w:rsid w:val="00612387"/>
    <w:rsid w:val="006267C0"/>
    <w:rsid w:val="00630F12"/>
    <w:rsid w:val="00640060"/>
    <w:rsid w:val="00641AE0"/>
    <w:rsid w:val="006438C6"/>
    <w:rsid w:val="006455C9"/>
    <w:rsid w:val="006513A9"/>
    <w:rsid w:val="006522FE"/>
    <w:rsid w:val="00656754"/>
    <w:rsid w:val="006657F8"/>
    <w:rsid w:val="00670222"/>
    <w:rsid w:val="006A4668"/>
    <w:rsid w:val="006A47ED"/>
    <w:rsid w:val="006A524B"/>
    <w:rsid w:val="006B60DE"/>
    <w:rsid w:val="006B6BAB"/>
    <w:rsid w:val="006B71B9"/>
    <w:rsid w:val="006C14AF"/>
    <w:rsid w:val="006C5A96"/>
    <w:rsid w:val="006D5559"/>
    <w:rsid w:val="006D627D"/>
    <w:rsid w:val="006D6A76"/>
    <w:rsid w:val="006E05FC"/>
    <w:rsid w:val="006E5B60"/>
    <w:rsid w:val="006E6CE3"/>
    <w:rsid w:val="007008BC"/>
    <w:rsid w:val="00700F5A"/>
    <w:rsid w:val="0070121A"/>
    <w:rsid w:val="00704DAB"/>
    <w:rsid w:val="0070739D"/>
    <w:rsid w:val="0071639C"/>
    <w:rsid w:val="00716449"/>
    <w:rsid w:val="00717F32"/>
    <w:rsid w:val="00720126"/>
    <w:rsid w:val="00723C52"/>
    <w:rsid w:val="00726B14"/>
    <w:rsid w:val="00726BCD"/>
    <w:rsid w:val="007307CD"/>
    <w:rsid w:val="00731CE4"/>
    <w:rsid w:val="00736F85"/>
    <w:rsid w:val="00750A1B"/>
    <w:rsid w:val="00750E20"/>
    <w:rsid w:val="00770EDB"/>
    <w:rsid w:val="0077791F"/>
    <w:rsid w:val="0078366B"/>
    <w:rsid w:val="007836EB"/>
    <w:rsid w:val="00790503"/>
    <w:rsid w:val="0079097E"/>
    <w:rsid w:val="00792124"/>
    <w:rsid w:val="00793AB0"/>
    <w:rsid w:val="00793E9C"/>
    <w:rsid w:val="007C2ABB"/>
    <w:rsid w:val="007C2B4C"/>
    <w:rsid w:val="007E02B0"/>
    <w:rsid w:val="007F0D51"/>
    <w:rsid w:val="007F7106"/>
    <w:rsid w:val="00800252"/>
    <w:rsid w:val="008100AB"/>
    <w:rsid w:val="00817751"/>
    <w:rsid w:val="008204CE"/>
    <w:rsid w:val="00821305"/>
    <w:rsid w:val="008255A6"/>
    <w:rsid w:val="00826E51"/>
    <w:rsid w:val="0083382E"/>
    <w:rsid w:val="008417E7"/>
    <w:rsid w:val="00843164"/>
    <w:rsid w:val="00843FDE"/>
    <w:rsid w:val="008576D7"/>
    <w:rsid w:val="008640BB"/>
    <w:rsid w:val="008924A0"/>
    <w:rsid w:val="008C38ED"/>
    <w:rsid w:val="008E03C2"/>
    <w:rsid w:val="008F588B"/>
    <w:rsid w:val="0090253D"/>
    <w:rsid w:val="00914DBB"/>
    <w:rsid w:val="00930245"/>
    <w:rsid w:val="00931F62"/>
    <w:rsid w:val="00933EB3"/>
    <w:rsid w:val="009452D6"/>
    <w:rsid w:val="00965CE7"/>
    <w:rsid w:val="00972C98"/>
    <w:rsid w:val="00975BCA"/>
    <w:rsid w:val="009847AB"/>
    <w:rsid w:val="009A2191"/>
    <w:rsid w:val="009A3B89"/>
    <w:rsid w:val="009B3DAE"/>
    <w:rsid w:val="009B482E"/>
    <w:rsid w:val="009B5C11"/>
    <w:rsid w:val="009C19F0"/>
    <w:rsid w:val="009C4D3A"/>
    <w:rsid w:val="009C6DB5"/>
    <w:rsid w:val="009D2D5E"/>
    <w:rsid w:val="009E406F"/>
    <w:rsid w:val="00A0260A"/>
    <w:rsid w:val="00A17B17"/>
    <w:rsid w:val="00A20591"/>
    <w:rsid w:val="00A21215"/>
    <w:rsid w:val="00A244DF"/>
    <w:rsid w:val="00A27D37"/>
    <w:rsid w:val="00A315BD"/>
    <w:rsid w:val="00A335A4"/>
    <w:rsid w:val="00A54908"/>
    <w:rsid w:val="00A61563"/>
    <w:rsid w:val="00A61D75"/>
    <w:rsid w:val="00A71202"/>
    <w:rsid w:val="00A80001"/>
    <w:rsid w:val="00A84572"/>
    <w:rsid w:val="00A963F7"/>
    <w:rsid w:val="00AA1780"/>
    <w:rsid w:val="00AA3878"/>
    <w:rsid w:val="00AC37C9"/>
    <w:rsid w:val="00AF3761"/>
    <w:rsid w:val="00B071A1"/>
    <w:rsid w:val="00B14200"/>
    <w:rsid w:val="00B20EEB"/>
    <w:rsid w:val="00B22075"/>
    <w:rsid w:val="00B260C2"/>
    <w:rsid w:val="00B260C6"/>
    <w:rsid w:val="00B3794C"/>
    <w:rsid w:val="00B50230"/>
    <w:rsid w:val="00B66B43"/>
    <w:rsid w:val="00B7193B"/>
    <w:rsid w:val="00B76466"/>
    <w:rsid w:val="00BA3329"/>
    <w:rsid w:val="00BC20FC"/>
    <w:rsid w:val="00BC4790"/>
    <w:rsid w:val="00BC61E0"/>
    <w:rsid w:val="00BD019F"/>
    <w:rsid w:val="00BD3424"/>
    <w:rsid w:val="00BE1249"/>
    <w:rsid w:val="00BE4168"/>
    <w:rsid w:val="00BF09D6"/>
    <w:rsid w:val="00BF4249"/>
    <w:rsid w:val="00BF549C"/>
    <w:rsid w:val="00C007DA"/>
    <w:rsid w:val="00C2037B"/>
    <w:rsid w:val="00C34B90"/>
    <w:rsid w:val="00C34CA9"/>
    <w:rsid w:val="00C36D0C"/>
    <w:rsid w:val="00C37780"/>
    <w:rsid w:val="00C37CA8"/>
    <w:rsid w:val="00C400D2"/>
    <w:rsid w:val="00C4537F"/>
    <w:rsid w:val="00C460BB"/>
    <w:rsid w:val="00C46AA6"/>
    <w:rsid w:val="00C5371B"/>
    <w:rsid w:val="00C55B04"/>
    <w:rsid w:val="00C604D9"/>
    <w:rsid w:val="00C65A44"/>
    <w:rsid w:val="00C66EDB"/>
    <w:rsid w:val="00C73EFA"/>
    <w:rsid w:val="00C81D36"/>
    <w:rsid w:val="00C8244C"/>
    <w:rsid w:val="00C909B4"/>
    <w:rsid w:val="00C94492"/>
    <w:rsid w:val="00C945E0"/>
    <w:rsid w:val="00CA6A29"/>
    <w:rsid w:val="00CF53BE"/>
    <w:rsid w:val="00D0167C"/>
    <w:rsid w:val="00D01D31"/>
    <w:rsid w:val="00D07A87"/>
    <w:rsid w:val="00D17767"/>
    <w:rsid w:val="00D23EA7"/>
    <w:rsid w:val="00D243A5"/>
    <w:rsid w:val="00D24B67"/>
    <w:rsid w:val="00D267BA"/>
    <w:rsid w:val="00D35D2B"/>
    <w:rsid w:val="00D37384"/>
    <w:rsid w:val="00D459EA"/>
    <w:rsid w:val="00D471C3"/>
    <w:rsid w:val="00D511FE"/>
    <w:rsid w:val="00D54395"/>
    <w:rsid w:val="00D5795A"/>
    <w:rsid w:val="00D60077"/>
    <w:rsid w:val="00D662DD"/>
    <w:rsid w:val="00D67389"/>
    <w:rsid w:val="00D67500"/>
    <w:rsid w:val="00D70F7D"/>
    <w:rsid w:val="00D83F1E"/>
    <w:rsid w:val="00D868A6"/>
    <w:rsid w:val="00D86AB1"/>
    <w:rsid w:val="00D93193"/>
    <w:rsid w:val="00DA2FA6"/>
    <w:rsid w:val="00DB5F14"/>
    <w:rsid w:val="00DD1EC5"/>
    <w:rsid w:val="00DD3A61"/>
    <w:rsid w:val="00DD7B54"/>
    <w:rsid w:val="00DE58C5"/>
    <w:rsid w:val="00DF3B8A"/>
    <w:rsid w:val="00DF73CA"/>
    <w:rsid w:val="00E12588"/>
    <w:rsid w:val="00E13A57"/>
    <w:rsid w:val="00E1439F"/>
    <w:rsid w:val="00E24E91"/>
    <w:rsid w:val="00E253CC"/>
    <w:rsid w:val="00E25AA3"/>
    <w:rsid w:val="00E30373"/>
    <w:rsid w:val="00E311BC"/>
    <w:rsid w:val="00E424FB"/>
    <w:rsid w:val="00E46764"/>
    <w:rsid w:val="00E77852"/>
    <w:rsid w:val="00E87DAF"/>
    <w:rsid w:val="00EA61A3"/>
    <w:rsid w:val="00EC30A2"/>
    <w:rsid w:val="00EC4619"/>
    <w:rsid w:val="00EC6142"/>
    <w:rsid w:val="00ED4BC1"/>
    <w:rsid w:val="00EE5A45"/>
    <w:rsid w:val="00EF69F3"/>
    <w:rsid w:val="00F0262C"/>
    <w:rsid w:val="00F06158"/>
    <w:rsid w:val="00F1159D"/>
    <w:rsid w:val="00F133D9"/>
    <w:rsid w:val="00F167E0"/>
    <w:rsid w:val="00F2029A"/>
    <w:rsid w:val="00F2557E"/>
    <w:rsid w:val="00F26ED9"/>
    <w:rsid w:val="00F31B68"/>
    <w:rsid w:val="00F36266"/>
    <w:rsid w:val="00F37059"/>
    <w:rsid w:val="00F471D5"/>
    <w:rsid w:val="00F555C6"/>
    <w:rsid w:val="00F6726B"/>
    <w:rsid w:val="00F74AEB"/>
    <w:rsid w:val="00F831BB"/>
    <w:rsid w:val="00F8587A"/>
    <w:rsid w:val="00F8723B"/>
    <w:rsid w:val="00F93851"/>
    <w:rsid w:val="00F9640E"/>
    <w:rsid w:val="00F97D2C"/>
    <w:rsid w:val="00FA4708"/>
    <w:rsid w:val="00FB459B"/>
    <w:rsid w:val="00FB5135"/>
    <w:rsid w:val="00FC01F7"/>
    <w:rsid w:val="00FC11E3"/>
    <w:rsid w:val="00FC239E"/>
    <w:rsid w:val="00FC32DC"/>
    <w:rsid w:val="00FC3635"/>
    <w:rsid w:val="00FE269B"/>
    <w:rsid w:val="00FE530A"/>
    <w:rsid w:val="00FF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139C4"/>
  <w15:chartTrackingRefBased/>
  <w15:docId w15:val="{D339CCF4-9C0F-4C1C-8628-AC60D06D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0126"/>
    <w:rPr>
      <w:rFonts w:eastAsia="Times New Roman"/>
    </w:rPr>
  </w:style>
  <w:style w:type="paragraph" w:styleId="Nagwek1">
    <w:name w:val="heading 1"/>
    <w:aliases w:val="TYTUŁ1"/>
    <w:basedOn w:val="Normalny"/>
    <w:next w:val="Normalny"/>
    <w:autoRedefine/>
    <w:qFormat/>
    <w:rsid w:val="0054675E"/>
    <w:pPr>
      <w:keepNext/>
      <w:keepLines/>
      <w:tabs>
        <w:tab w:val="num" w:pos="1276"/>
      </w:tabs>
      <w:suppressAutoHyphens/>
      <w:spacing w:line="360" w:lineRule="auto"/>
      <w:ind w:right="-2"/>
      <w:jc w:val="center"/>
      <w:outlineLvl w:val="0"/>
    </w:pPr>
    <w:rPr>
      <w:rFonts w:ascii="Calibri" w:hAnsi="Calibri" w:cs="Calibri"/>
      <w:b/>
      <w:kern w:val="28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2012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7201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012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rsid w:val="00720126"/>
    <w:rPr>
      <w:lang w:val="pl-PL" w:eastAsia="pl-PL" w:bidi="ar-SA"/>
    </w:rPr>
  </w:style>
  <w:style w:type="character" w:styleId="Numerstrony">
    <w:name w:val="page number"/>
    <w:basedOn w:val="Domylnaczcionkaakapitu"/>
    <w:rsid w:val="00720126"/>
  </w:style>
  <w:style w:type="paragraph" w:styleId="Stopka">
    <w:name w:val="footer"/>
    <w:basedOn w:val="Normalny"/>
    <w:link w:val="StopkaZnak"/>
    <w:uiPriority w:val="99"/>
    <w:rsid w:val="007201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720126"/>
    <w:rPr>
      <w:rFonts w:ascii="Arial" w:hAnsi="Arial"/>
      <w:snapToGrid w:val="0"/>
      <w:sz w:val="16"/>
    </w:rPr>
  </w:style>
  <w:style w:type="character" w:styleId="Hipercze">
    <w:name w:val="Hyperlink"/>
    <w:rsid w:val="00720126"/>
    <w:rPr>
      <w:color w:val="0000FF"/>
      <w:u w:val="single"/>
    </w:rPr>
  </w:style>
  <w:style w:type="paragraph" w:styleId="Tekstpodstawowy2">
    <w:name w:val="Body Text 2"/>
    <w:basedOn w:val="Normalny"/>
    <w:rsid w:val="00720126"/>
    <w:pPr>
      <w:spacing w:after="120" w:line="480" w:lineRule="auto"/>
    </w:pPr>
  </w:style>
  <w:style w:type="paragraph" w:styleId="Mapadokumentu">
    <w:name w:val="Document Map"/>
    <w:basedOn w:val="Normalny"/>
    <w:semiHidden/>
    <w:rsid w:val="001C1DF8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rsid w:val="000D614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D6149"/>
    <w:rPr>
      <w:rFonts w:ascii="Tahoma" w:eastAsia="Times New Roman" w:hAnsi="Tahoma" w:cs="Tahoma"/>
      <w:sz w:val="16"/>
      <w:szCs w:val="16"/>
    </w:rPr>
  </w:style>
  <w:style w:type="character" w:customStyle="1" w:styleId="Nagwek2Znak">
    <w:name w:val="Nagłówek 2 Znak"/>
    <w:link w:val="Nagwek2"/>
    <w:rsid w:val="003567A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qFormat/>
    <w:rsid w:val="00545163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545163"/>
    <w:rPr>
      <w:rFonts w:eastAsia="Times New Roman"/>
      <w:b/>
      <w:bCs/>
      <w:sz w:val="28"/>
      <w:szCs w:val="24"/>
    </w:rPr>
  </w:style>
  <w:style w:type="table" w:styleId="Tabela-Siatka">
    <w:name w:val="Table Grid"/>
    <w:basedOn w:val="Standardowy"/>
    <w:rsid w:val="00F83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6E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2E6D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E6DAA"/>
    <w:rPr>
      <w:rFonts w:eastAsia="Times New Roman"/>
    </w:rPr>
  </w:style>
  <w:style w:type="paragraph" w:customStyle="1" w:styleId="Tekstwtabeli">
    <w:name w:val="Tekst w tabeli"/>
    <w:basedOn w:val="Normalny"/>
    <w:uiPriority w:val="99"/>
    <w:rsid w:val="00D511FE"/>
    <w:pPr>
      <w:spacing w:before="120" w:after="120" w:line="120" w:lineRule="atLeast"/>
      <w:ind w:left="72" w:right="72"/>
    </w:pPr>
    <w:rPr>
      <w:rFonts w:ascii="Arial" w:hAnsi="Arial" w:cs="Arial"/>
    </w:rPr>
  </w:style>
  <w:style w:type="paragraph" w:customStyle="1" w:styleId="Niedziesitnedanewtabeli">
    <w:name w:val="Niedziesiętne dane w tabeli"/>
    <w:basedOn w:val="Normalny"/>
    <w:uiPriority w:val="99"/>
    <w:rsid w:val="00D511FE"/>
    <w:pPr>
      <w:tabs>
        <w:tab w:val="right" w:pos="1008"/>
      </w:tabs>
      <w:spacing w:before="60" w:after="60" w:line="120" w:lineRule="atLeast"/>
      <w:ind w:left="72" w:right="72"/>
    </w:pPr>
    <w:rPr>
      <w:rFonts w:ascii="Arial" w:hAnsi="Arial" w:cs="Arial"/>
      <w:sz w:val="16"/>
      <w:szCs w:val="16"/>
    </w:rPr>
  </w:style>
  <w:style w:type="character" w:styleId="Uwydatnienie">
    <w:name w:val="Emphasis"/>
    <w:qFormat/>
    <w:rsid w:val="009C19F0"/>
    <w:rPr>
      <w:b/>
      <w:bCs/>
      <w:i w:val="0"/>
      <w:iCs w:val="0"/>
    </w:rPr>
  </w:style>
  <w:style w:type="character" w:customStyle="1" w:styleId="StopkaZnak">
    <w:name w:val="Stopka Znak"/>
    <w:basedOn w:val="Domylnaczcionkaakapitu"/>
    <w:link w:val="Stopka"/>
    <w:uiPriority w:val="99"/>
    <w:rsid w:val="00A80001"/>
    <w:rPr>
      <w:rFonts w:eastAsia="Times New Roman"/>
    </w:rPr>
  </w:style>
  <w:style w:type="paragraph" w:styleId="Poprawka">
    <w:name w:val="Revision"/>
    <w:hidden/>
    <w:uiPriority w:val="99"/>
    <w:semiHidden/>
    <w:rsid w:val="00BC61E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BF434-6024-4992-8075-1BA6CD0149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761C2-EBD4-4C46-990C-0438A2DE8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526D56-903E-40CC-B418-5205D5D118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627672-3F0F-4CD3-9479-4833DB231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Marzena.Dyminska</dc:creator>
  <cp:keywords/>
  <cp:lastModifiedBy>Jeżak Kamil</cp:lastModifiedBy>
  <cp:revision>4</cp:revision>
  <cp:lastPrinted>2012-04-11T08:31:00Z</cp:lastPrinted>
  <dcterms:created xsi:type="dcterms:W3CDTF">2022-07-17T19:53:00Z</dcterms:created>
  <dcterms:modified xsi:type="dcterms:W3CDTF">2023-12-11T10:30:00Z</dcterms:modified>
</cp:coreProperties>
</file>