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84915088"/>
        <w:docPartObj>
          <w:docPartGallery w:val="Cover Pages"/>
          <w:docPartUnique/>
        </w:docPartObj>
      </w:sdtPr>
      <w:sdtEndPr/>
      <w:sdtContent>
        <w:p w14:paraId="71DE94B5" w14:textId="5925CE13" w:rsidR="00E81708" w:rsidRDefault="00E81708" w:rsidP="00252E6D">
          <w:pPr>
            <w:jc w:val="both"/>
          </w:pPr>
        </w:p>
        <w:p w14:paraId="4B4D0D52" w14:textId="2F9A7DC6" w:rsidR="00692B06" w:rsidRDefault="00E81708" w:rsidP="007B674E"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145C6011" wp14:editId="36DE2B91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1343660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Pole tekstowe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47C32C" w14:textId="03B0FEED" w:rsidR="00E81708" w:rsidRDefault="000C41D7">
                                <w:pPr>
                                  <w:pStyle w:val="Bezodstpw"/>
                                  <w:spacing w:before="40" w:after="560" w:line="216" w:lineRule="auto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Tytuł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B651C">
                                      <w:rPr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Opis Przedmiotu Zamówienia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  <w:alias w:val="Podtytuł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B174095" w14:textId="61B0B3AF" w:rsidR="00E81708" w:rsidRDefault="00E81708">
                                    <w:pPr>
                                      <w:pStyle w:val="Bezodstpw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  <w:t>Farmy wiatrowej „fw Bejsce”</w:t>
                                    </w:r>
                                  </w:p>
                                </w:sdtContent>
                              </w:sdt>
                              <w:p w14:paraId="5615668D" w14:textId="31E73FEC" w:rsidR="00E81708" w:rsidRDefault="00E81708">
                                <w:pPr>
                                  <w:pStyle w:val="Bezodstpw"/>
                                  <w:spacing w:before="80" w:after="40"/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145C6011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31" o:spid="_x0000_s1026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" filled="f" stroked="f" strokeweight=".5pt">
                    <v:textbox style="mso-fit-shape-to-text:t" inset="0,0,0,0">
                      <w:txbxContent>
                        <w:p w14:paraId="3B47C32C" w14:textId="03B0FEED" w:rsidR="00E81708" w:rsidRDefault="000C41D7">
                          <w:pPr>
                            <w:pStyle w:val="Bezodstpw"/>
                            <w:spacing w:before="40" w:after="560" w:line="216" w:lineRule="auto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72"/>
                                <w:szCs w:val="72"/>
                              </w:rPr>
                              <w:alias w:val="Tytuł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4B651C">
                                <w:rPr>
                                  <w:color w:val="4472C4" w:themeColor="accent1"/>
                                  <w:sz w:val="72"/>
                                  <w:szCs w:val="72"/>
                                </w:rPr>
                                <w:t>Opis Przedmiotu Zamówienia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  <w:alias w:val="Podtytuł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B174095" w14:textId="61B0B3AF" w:rsidR="00E81708" w:rsidRDefault="00E81708">
                              <w:pPr>
                                <w:pStyle w:val="Bezodstpw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  <w:t>Farmy wiatrowej „fw Bejsce”</w:t>
                              </w:r>
                            </w:p>
                          </w:sdtContent>
                        </w:sdt>
                        <w:p w14:paraId="5615668D" w14:textId="31E73FEC" w:rsidR="00E81708" w:rsidRDefault="00E81708">
                          <w:pPr>
                            <w:pStyle w:val="Bezodstpw"/>
                            <w:spacing w:before="80" w:after="40"/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43A3DC9" wp14:editId="4960EEE8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Prostokąt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Rok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3-09-30T00:00:00Z">
                                    <w:dateFormat w:val="yyyy"/>
                                    <w:lid w:val="pl-PL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7DA5096A" w14:textId="4280D0D6" w:rsidR="00E81708" w:rsidRDefault="00E81708">
                                    <w:pPr>
                                      <w:pStyle w:val="Bezodstpw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2023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043A3DC9" id="Prostokąt 132" o:spid="_x0000_s1027" style="position:absolute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Rok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3-09-30T00:00:00Z">
                              <w:dateFormat w:val="yyyy"/>
                              <w:lid w:val="pl-PL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7DA5096A" w14:textId="4280D0D6" w:rsidR="00E81708" w:rsidRDefault="00E81708">
                              <w:pPr>
                                <w:pStyle w:val="Bezodstpw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2023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14:paraId="6698FB3D" w14:textId="2094D993" w:rsidR="00692B06" w:rsidRPr="00692B06" w:rsidRDefault="00692B06" w:rsidP="007B674E">
      <w:pPr>
        <w:pStyle w:val="Spistreci1"/>
      </w:pPr>
      <w:r w:rsidRPr="00692B06">
        <w:lastRenderedPageBreak/>
        <w:t>Spis treści</w:t>
      </w:r>
    </w:p>
    <w:p w14:paraId="52A01893" w14:textId="14496171" w:rsidR="003E630C" w:rsidRDefault="004243C5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"1-1" \h \z \u \t "Nagłówek 5;2;Nagłówek 6;2" </w:instrText>
      </w:r>
      <w:r>
        <w:fldChar w:fldCharType="separate"/>
      </w:r>
      <w:hyperlink w:anchor="_Toc147906246" w:history="1">
        <w:r w:rsidR="003E630C" w:rsidRPr="00066386">
          <w:rPr>
            <w:rStyle w:val="Hipercze"/>
            <w:noProof/>
          </w:rPr>
          <w:t>1.</w:t>
        </w:r>
        <w:r w:rsidR="003E630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  <w:noProof/>
          </w:rPr>
          <w:t>Ogólny opis obowiązków objętych Umową</w:t>
        </w:r>
        <w:r w:rsidR="003E630C">
          <w:rPr>
            <w:noProof/>
            <w:webHidden/>
          </w:rPr>
          <w:tab/>
        </w:r>
        <w:r w:rsidR="003E630C">
          <w:rPr>
            <w:noProof/>
            <w:webHidden/>
          </w:rPr>
          <w:fldChar w:fldCharType="begin"/>
        </w:r>
        <w:r w:rsidR="003E630C">
          <w:rPr>
            <w:noProof/>
            <w:webHidden/>
          </w:rPr>
          <w:instrText xml:space="preserve"> PAGEREF _Toc147906246 \h </w:instrText>
        </w:r>
        <w:r w:rsidR="003E630C">
          <w:rPr>
            <w:noProof/>
            <w:webHidden/>
          </w:rPr>
        </w:r>
        <w:r w:rsidR="003E630C">
          <w:rPr>
            <w:noProof/>
            <w:webHidden/>
          </w:rPr>
          <w:fldChar w:fldCharType="separate"/>
        </w:r>
        <w:r w:rsidR="003E630C">
          <w:rPr>
            <w:noProof/>
            <w:webHidden/>
          </w:rPr>
          <w:t>3</w:t>
        </w:r>
        <w:r w:rsidR="003E630C">
          <w:rPr>
            <w:noProof/>
            <w:webHidden/>
          </w:rPr>
          <w:fldChar w:fldCharType="end"/>
        </w:r>
      </w:hyperlink>
    </w:p>
    <w:p w14:paraId="62DB986A" w14:textId="636F5156" w:rsidR="003E630C" w:rsidRDefault="000C41D7">
      <w:pPr>
        <w:pStyle w:val="Spistreci2"/>
        <w:rPr>
          <w:rFonts w:eastAsiaTheme="minorEastAsia" w:cstheme="minorBidi"/>
          <w:smallCaps w:val="0"/>
          <w:sz w:val="22"/>
          <w:szCs w:val="22"/>
          <w:lang w:eastAsia="pl-PL"/>
        </w:rPr>
      </w:pPr>
      <w:hyperlink w:anchor="_Toc147906247" w:history="1">
        <w:r w:rsidR="003E630C" w:rsidRPr="00066386">
          <w:rPr>
            <w:rStyle w:val="Hipercze"/>
          </w:rPr>
          <w:t>1.1</w:t>
        </w:r>
        <w:r w:rsidR="003E630C">
          <w:rPr>
            <w:rFonts w:eastAsiaTheme="minorEastAsia" w:cstheme="minorBidi"/>
            <w:smallCaps w:val="0"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</w:rPr>
          <w:t>Recenzje projektów</w:t>
        </w:r>
        <w:r w:rsidR="003E630C">
          <w:rPr>
            <w:webHidden/>
          </w:rPr>
          <w:tab/>
        </w:r>
        <w:r w:rsidR="003E630C">
          <w:rPr>
            <w:webHidden/>
          </w:rPr>
          <w:fldChar w:fldCharType="begin"/>
        </w:r>
        <w:r w:rsidR="003E630C">
          <w:rPr>
            <w:webHidden/>
          </w:rPr>
          <w:instrText xml:space="preserve"> PAGEREF _Toc147906247 \h </w:instrText>
        </w:r>
        <w:r w:rsidR="003E630C">
          <w:rPr>
            <w:webHidden/>
          </w:rPr>
        </w:r>
        <w:r w:rsidR="003E630C">
          <w:rPr>
            <w:webHidden/>
          </w:rPr>
          <w:fldChar w:fldCharType="separate"/>
        </w:r>
        <w:r w:rsidR="003E630C">
          <w:rPr>
            <w:webHidden/>
          </w:rPr>
          <w:t>4</w:t>
        </w:r>
        <w:r w:rsidR="003E630C">
          <w:rPr>
            <w:webHidden/>
          </w:rPr>
          <w:fldChar w:fldCharType="end"/>
        </w:r>
      </w:hyperlink>
    </w:p>
    <w:p w14:paraId="1D73129F" w14:textId="6175F64A" w:rsidR="003E630C" w:rsidRDefault="000C41D7">
      <w:pPr>
        <w:pStyle w:val="Spistreci2"/>
        <w:rPr>
          <w:rFonts w:eastAsiaTheme="minorEastAsia" w:cstheme="minorBidi"/>
          <w:smallCaps w:val="0"/>
          <w:sz w:val="22"/>
          <w:szCs w:val="22"/>
          <w:lang w:eastAsia="pl-PL"/>
        </w:rPr>
      </w:pPr>
      <w:hyperlink w:anchor="_Toc147906248" w:history="1">
        <w:r w:rsidR="003E630C" w:rsidRPr="00066386">
          <w:rPr>
            <w:rStyle w:val="Hipercze"/>
          </w:rPr>
          <w:t>1.2</w:t>
        </w:r>
        <w:r w:rsidR="003E630C">
          <w:rPr>
            <w:rFonts w:eastAsiaTheme="minorEastAsia" w:cstheme="minorBidi"/>
            <w:smallCaps w:val="0"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</w:rPr>
          <w:t>Kontrole końcowe.</w:t>
        </w:r>
        <w:r w:rsidR="003E630C">
          <w:rPr>
            <w:webHidden/>
          </w:rPr>
          <w:tab/>
        </w:r>
        <w:r w:rsidR="003E630C">
          <w:rPr>
            <w:webHidden/>
          </w:rPr>
          <w:fldChar w:fldCharType="begin"/>
        </w:r>
        <w:r w:rsidR="003E630C">
          <w:rPr>
            <w:webHidden/>
          </w:rPr>
          <w:instrText xml:space="preserve"> PAGEREF _Toc147906248 \h </w:instrText>
        </w:r>
        <w:r w:rsidR="003E630C">
          <w:rPr>
            <w:webHidden/>
          </w:rPr>
        </w:r>
        <w:r w:rsidR="003E630C">
          <w:rPr>
            <w:webHidden/>
          </w:rPr>
          <w:fldChar w:fldCharType="separate"/>
        </w:r>
        <w:r w:rsidR="003E630C">
          <w:rPr>
            <w:webHidden/>
          </w:rPr>
          <w:t>4</w:t>
        </w:r>
        <w:r w:rsidR="003E630C">
          <w:rPr>
            <w:webHidden/>
          </w:rPr>
          <w:fldChar w:fldCharType="end"/>
        </w:r>
      </w:hyperlink>
    </w:p>
    <w:p w14:paraId="629E17C1" w14:textId="61CDA1C2" w:rsidR="003E630C" w:rsidRDefault="000C41D7">
      <w:pPr>
        <w:pStyle w:val="Spistreci2"/>
        <w:rPr>
          <w:rFonts w:eastAsiaTheme="minorEastAsia" w:cstheme="minorBidi"/>
          <w:smallCaps w:val="0"/>
          <w:sz w:val="22"/>
          <w:szCs w:val="22"/>
          <w:lang w:eastAsia="pl-PL"/>
        </w:rPr>
      </w:pPr>
      <w:hyperlink w:anchor="_Toc147906249" w:history="1">
        <w:r w:rsidR="003E630C" w:rsidRPr="00066386">
          <w:rPr>
            <w:rStyle w:val="Hipercze"/>
          </w:rPr>
          <w:t>1.3</w:t>
        </w:r>
        <w:r w:rsidR="003E630C">
          <w:rPr>
            <w:rFonts w:eastAsiaTheme="minorEastAsia" w:cstheme="minorBidi"/>
            <w:smallCaps w:val="0"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</w:rPr>
          <w:t>Po zakończeniu Prac:</w:t>
        </w:r>
        <w:r w:rsidR="003E630C">
          <w:rPr>
            <w:webHidden/>
          </w:rPr>
          <w:tab/>
        </w:r>
        <w:r w:rsidR="003E630C">
          <w:rPr>
            <w:webHidden/>
          </w:rPr>
          <w:fldChar w:fldCharType="begin"/>
        </w:r>
        <w:r w:rsidR="003E630C">
          <w:rPr>
            <w:webHidden/>
          </w:rPr>
          <w:instrText xml:space="preserve"> PAGEREF _Toc147906249 \h </w:instrText>
        </w:r>
        <w:r w:rsidR="003E630C">
          <w:rPr>
            <w:webHidden/>
          </w:rPr>
        </w:r>
        <w:r w:rsidR="003E630C">
          <w:rPr>
            <w:webHidden/>
          </w:rPr>
          <w:fldChar w:fldCharType="separate"/>
        </w:r>
        <w:r w:rsidR="003E630C">
          <w:rPr>
            <w:webHidden/>
          </w:rPr>
          <w:t>4</w:t>
        </w:r>
        <w:r w:rsidR="003E630C">
          <w:rPr>
            <w:webHidden/>
          </w:rPr>
          <w:fldChar w:fldCharType="end"/>
        </w:r>
      </w:hyperlink>
    </w:p>
    <w:p w14:paraId="66023794" w14:textId="75661BE9" w:rsidR="003E630C" w:rsidRDefault="000C41D7">
      <w:pPr>
        <w:pStyle w:val="Spistreci2"/>
        <w:rPr>
          <w:rFonts w:eastAsiaTheme="minorEastAsia" w:cstheme="minorBidi"/>
          <w:smallCaps w:val="0"/>
          <w:sz w:val="22"/>
          <w:szCs w:val="22"/>
          <w:lang w:eastAsia="pl-PL"/>
        </w:rPr>
      </w:pPr>
      <w:hyperlink w:anchor="_Toc147906250" w:history="1">
        <w:r w:rsidR="003E630C" w:rsidRPr="00066386">
          <w:rPr>
            <w:rStyle w:val="Hipercze"/>
          </w:rPr>
          <w:t>1.4</w:t>
        </w:r>
        <w:r w:rsidR="003E630C">
          <w:rPr>
            <w:rFonts w:eastAsiaTheme="minorEastAsia" w:cstheme="minorBidi"/>
            <w:smallCaps w:val="0"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  <w:rFonts w:eastAsia="Times New Roman"/>
          </w:rPr>
          <w:t>Świadectwo Przej</w:t>
        </w:r>
        <w:r w:rsidR="003E630C" w:rsidRPr="00066386">
          <w:rPr>
            <w:rStyle w:val="Hipercze"/>
          </w:rPr>
          <w:t>ę</w:t>
        </w:r>
        <w:r w:rsidR="003E630C" w:rsidRPr="00066386">
          <w:rPr>
            <w:rStyle w:val="Hipercze"/>
            <w:rFonts w:eastAsia="Times New Roman"/>
          </w:rPr>
          <w:t>cia - Akt</w:t>
        </w:r>
        <w:r w:rsidR="003E630C" w:rsidRPr="00066386">
          <w:rPr>
            <w:rStyle w:val="Hipercze"/>
          </w:rPr>
          <w:t>yw</w:t>
        </w:r>
        <w:r w:rsidR="003E630C" w:rsidRPr="00066386">
          <w:rPr>
            <w:rStyle w:val="Hipercze"/>
            <w:rFonts w:eastAsia="Times New Roman"/>
          </w:rPr>
          <w:t>a Przenoszone CATA 1 - Aktywa Przenoszone CATA 7</w:t>
        </w:r>
        <w:r w:rsidR="003E630C">
          <w:rPr>
            <w:webHidden/>
          </w:rPr>
          <w:tab/>
        </w:r>
        <w:r w:rsidR="003E630C">
          <w:rPr>
            <w:webHidden/>
          </w:rPr>
          <w:fldChar w:fldCharType="begin"/>
        </w:r>
        <w:r w:rsidR="003E630C">
          <w:rPr>
            <w:webHidden/>
          </w:rPr>
          <w:instrText xml:space="preserve"> PAGEREF _Toc147906250 \h </w:instrText>
        </w:r>
        <w:r w:rsidR="003E630C">
          <w:rPr>
            <w:webHidden/>
          </w:rPr>
        </w:r>
        <w:r w:rsidR="003E630C">
          <w:rPr>
            <w:webHidden/>
          </w:rPr>
          <w:fldChar w:fldCharType="separate"/>
        </w:r>
        <w:r w:rsidR="003E630C">
          <w:rPr>
            <w:webHidden/>
          </w:rPr>
          <w:t>5</w:t>
        </w:r>
        <w:r w:rsidR="003E630C">
          <w:rPr>
            <w:webHidden/>
          </w:rPr>
          <w:fldChar w:fldCharType="end"/>
        </w:r>
      </w:hyperlink>
    </w:p>
    <w:p w14:paraId="7E1B1B41" w14:textId="250F862D" w:rsidR="003E630C" w:rsidRDefault="000C41D7">
      <w:pPr>
        <w:pStyle w:val="Spistreci2"/>
        <w:rPr>
          <w:rFonts w:eastAsiaTheme="minorEastAsia" w:cstheme="minorBidi"/>
          <w:smallCaps w:val="0"/>
          <w:sz w:val="22"/>
          <w:szCs w:val="22"/>
          <w:lang w:eastAsia="pl-PL"/>
        </w:rPr>
      </w:pPr>
      <w:hyperlink w:anchor="_Toc147906251" w:history="1">
        <w:r w:rsidR="003E630C" w:rsidRPr="00066386">
          <w:rPr>
            <w:rStyle w:val="Hipercze"/>
          </w:rPr>
          <w:t>1.5</w:t>
        </w:r>
        <w:r w:rsidR="003E630C">
          <w:rPr>
            <w:rFonts w:eastAsiaTheme="minorEastAsia" w:cstheme="minorBidi"/>
            <w:smallCaps w:val="0"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</w:rPr>
          <w:t>Wyłączenia i ograniczenia obowiązków Inspektora Nadzoru Inwestorskiego:</w:t>
        </w:r>
        <w:r w:rsidR="003E630C">
          <w:rPr>
            <w:webHidden/>
          </w:rPr>
          <w:tab/>
        </w:r>
        <w:r w:rsidR="003E630C">
          <w:rPr>
            <w:webHidden/>
          </w:rPr>
          <w:fldChar w:fldCharType="begin"/>
        </w:r>
        <w:r w:rsidR="003E630C">
          <w:rPr>
            <w:webHidden/>
          </w:rPr>
          <w:instrText xml:space="preserve"> PAGEREF _Toc147906251 \h </w:instrText>
        </w:r>
        <w:r w:rsidR="003E630C">
          <w:rPr>
            <w:webHidden/>
          </w:rPr>
        </w:r>
        <w:r w:rsidR="003E630C">
          <w:rPr>
            <w:webHidden/>
          </w:rPr>
          <w:fldChar w:fldCharType="separate"/>
        </w:r>
        <w:r w:rsidR="003E630C">
          <w:rPr>
            <w:webHidden/>
          </w:rPr>
          <w:t>6</w:t>
        </w:r>
        <w:r w:rsidR="003E630C">
          <w:rPr>
            <w:webHidden/>
          </w:rPr>
          <w:fldChar w:fldCharType="end"/>
        </w:r>
      </w:hyperlink>
    </w:p>
    <w:p w14:paraId="70F17B6E" w14:textId="57ADAA16" w:rsidR="003E630C" w:rsidRDefault="000C41D7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hyperlink w:anchor="_Toc147906252" w:history="1">
        <w:r w:rsidR="003E630C" w:rsidRPr="00066386">
          <w:rPr>
            <w:rStyle w:val="Hipercze"/>
            <w:noProof/>
          </w:rPr>
          <w:t>2.</w:t>
        </w:r>
        <w:r w:rsidR="003E630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  <w:noProof/>
          </w:rPr>
          <w:t>Wizyty na miejscu realizacji projektu i udział w Radach Budowy.</w:t>
        </w:r>
        <w:r w:rsidR="003E630C">
          <w:rPr>
            <w:noProof/>
            <w:webHidden/>
          </w:rPr>
          <w:tab/>
        </w:r>
        <w:r w:rsidR="003E630C">
          <w:rPr>
            <w:noProof/>
            <w:webHidden/>
          </w:rPr>
          <w:fldChar w:fldCharType="begin"/>
        </w:r>
        <w:r w:rsidR="003E630C">
          <w:rPr>
            <w:noProof/>
            <w:webHidden/>
          </w:rPr>
          <w:instrText xml:space="preserve"> PAGEREF _Toc147906252 \h </w:instrText>
        </w:r>
        <w:r w:rsidR="003E630C">
          <w:rPr>
            <w:noProof/>
            <w:webHidden/>
          </w:rPr>
        </w:r>
        <w:r w:rsidR="003E630C">
          <w:rPr>
            <w:noProof/>
            <w:webHidden/>
          </w:rPr>
          <w:fldChar w:fldCharType="separate"/>
        </w:r>
        <w:r w:rsidR="003E630C">
          <w:rPr>
            <w:noProof/>
            <w:webHidden/>
          </w:rPr>
          <w:t>7</w:t>
        </w:r>
        <w:r w:rsidR="003E630C">
          <w:rPr>
            <w:noProof/>
            <w:webHidden/>
          </w:rPr>
          <w:fldChar w:fldCharType="end"/>
        </w:r>
      </w:hyperlink>
    </w:p>
    <w:p w14:paraId="7B191DAC" w14:textId="62F45B08" w:rsidR="003E630C" w:rsidRDefault="000C41D7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hyperlink w:anchor="_Toc147906253" w:history="1">
        <w:r w:rsidR="003E630C" w:rsidRPr="00066386">
          <w:rPr>
            <w:rStyle w:val="Hipercze"/>
            <w:noProof/>
          </w:rPr>
          <w:t>3.</w:t>
        </w:r>
        <w:r w:rsidR="003E630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  <w:noProof/>
          </w:rPr>
          <w:t>Raportowanie</w:t>
        </w:r>
        <w:r w:rsidR="003E630C">
          <w:rPr>
            <w:noProof/>
            <w:webHidden/>
          </w:rPr>
          <w:tab/>
        </w:r>
        <w:r w:rsidR="003E630C">
          <w:rPr>
            <w:noProof/>
            <w:webHidden/>
          </w:rPr>
          <w:fldChar w:fldCharType="begin"/>
        </w:r>
        <w:r w:rsidR="003E630C">
          <w:rPr>
            <w:noProof/>
            <w:webHidden/>
          </w:rPr>
          <w:instrText xml:space="preserve"> PAGEREF _Toc147906253 \h </w:instrText>
        </w:r>
        <w:r w:rsidR="003E630C">
          <w:rPr>
            <w:noProof/>
            <w:webHidden/>
          </w:rPr>
        </w:r>
        <w:r w:rsidR="003E630C">
          <w:rPr>
            <w:noProof/>
            <w:webHidden/>
          </w:rPr>
          <w:fldChar w:fldCharType="separate"/>
        </w:r>
        <w:r w:rsidR="003E630C">
          <w:rPr>
            <w:noProof/>
            <w:webHidden/>
          </w:rPr>
          <w:t>8</w:t>
        </w:r>
        <w:r w:rsidR="003E630C">
          <w:rPr>
            <w:noProof/>
            <w:webHidden/>
          </w:rPr>
          <w:fldChar w:fldCharType="end"/>
        </w:r>
      </w:hyperlink>
    </w:p>
    <w:p w14:paraId="0D945349" w14:textId="7E94D97E" w:rsidR="003E630C" w:rsidRDefault="000C41D7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hyperlink w:anchor="_Toc147906254" w:history="1">
        <w:r w:rsidR="003E630C" w:rsidRPr="00066386">
          <w:rPr>
            <w:rStyle w:val="Hipercze"/>
            <w:noProof/>
          </w:rPr>
          <w:t>4.</w:t>
        </w:r>
        <w:r w:rsidR="003E630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  <w:noProof/>
          </w:rPr>
          <w:t>Obowiązki Zamawiającego w zakresie współpracy z Inspektorem Nadzoru Inwestorskiego:</w:t>
        </w:r>
        <w:r w:rsidR="003E630C">
          <w:rPr>
            <w:noProof/>
            <w:webHidden/>
          </w:rPr>
          <w:tab/>
        </w:r>
        <w:r w:rsidR="003E630C">
          <w:rPr>
            <w:noProof/>
            <w:webHidden/>
          </w:rPr>
          <w:fldChar w:fldCharType="begin"/>
        </w:r>
        <w:r w:rsidR="003E630C">
          <w:rPr>
            <w:noProof/>
            <w:webHidden/>
          </w:rPr>
          <w:instrText xml:space="preserve"> PAGEREF _Toc147906254 \h </w:instrText>
        </w:r>
        <w:r w:rsidR="003E630C">
          <w:rPr>
            <w:noProof/>
            <w:webHidden/>
          </w:rPr>
        </w:r>
        <w:r w:rsidR="003E630C">
          <w:rPr>
            <w:noProof/>
            <w:webHidden/>
          </w:rPr>
          <w:fldChar w:fldCharType="separate"/>
        </w:r>
        <w:r w:rsidR="003E630C">
          <w:rPr>
            <w:noProof/>
            <w:webHidden/>
          </w:rPr>
          <w:t>8</w:t>
        </w:r>
        <w:r w:rsidR="003E630C">
          <w:rPr>
            <w:noProof/>
            <w:webHidden/>
          </w:rPr>
          <w:fldChar w:fldCharType="end"/>
        </w:r>
      </w:hyperlink>
    </w:p>
    <w:p w14:paraId="0E4BDE7B" w14:textId="327CFD45" w:rsidR="003E630C" w:rsidRDefault="000C41D7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hyperlink w:anchor="_Toc147906255" w:history="1">
        <w:r w:rsidR="003E630C" w:rsidRPr="00066386">
          <w:rPr>
            <w:rStyle w:val="Hipercze"/>
            <w:noProof/>
          </w:rPr>
          <w:t>5.</w:t>
        </w:r>
        <w:r w:rsidR="003E630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  <w:noProof/>
          </w:rPr>
          <w:t>Lokalizacja świadczenia usług</w:t>
        </w:r>
        <w:r w:rsidR="003E630C">
          <w:rPr>
            <w:noProof/>
            <w:webHidden/>
          </w:rPr>
          <w:tab/>
        </w:r>
        <w:r w:rsidR="003E630C">
          <w:rPr>
            <w:noProof/>
            <w:webHidden/>
          </w:rPr>
          <w:fldChar w:fldCharType="begin"/>
        </w:r>
        <w:r w:rsidR="003E630C">
          <w:rPr>
            <w:noProof/>
            <w:webHidden/>
          </w:rPr>
          <w:instrText xml:space="preserve"> PAGEREF _Toc147906255 \h </w:instrText>
        </w:r>
        <w:r w:rsidR="003E630C">
          <w:rPr>
            <w:noProof/>
            <w:webHidden/>
          </w:rPr>
        </w:r>
        <w:r w:rsidR="003E630C">
          <w:rPr>
            <w:noProof/>
            <w:webHidden/>
          </w:rPr>
          <w:fldChar w:fldCharType="separate"/>
        </w:r>
        <w:r w:rsidR="003E630C">
          <w:rPr>
            <w:noProof/>
            <w:webHidden/>
          </w:rPr>
          <w:t>9</w:t>
        </w:r>
        <w:r w:rsidR="003E630C">
          <w:rPr>
            <w:noProof/>
            <w:webHidden/>
          </w:rPr>
          <w:fldChar w:fldCharType="end"/>
        </w:r>
      </w:hyperlink>
    </w:p>
    <w:p w14:paraId="0FA2C8B0" w14:textId="672DEA1C" w:rsidR="003E630C" w:rsidRDefault="000C41D7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hyperlink w:anchor="_Toc147906256" w:history="1">
        <w:r w:rsidR="003E630C" w:rsidRPr="00066386">
          <w:rPr>
            <w:rStyle w:val="Hipercze"/>
            <w:noProof/>
          </w:rPr>
          <w:t>6.</w:t>
        </w:r>
        <w:r w:rsidR="003E630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  <w:noProof/>
          </w:rPr>
          <w:t>Sprzęt i transport Inspektora Nadzoru Inwestorskiego</w:t>
        </w:r>
        <w:r w:rsidR="003E630C">
          <w:rPr>
            <w:noProof/>
            <w:webHidden/>
          </w:rPr>
          <w:tab/>
        </w:r>
        <w:r w:rsidR="003E630C">
          <w:rPr>
            <w:noProof/>
            <w:webHidden/>
          </w:rPr>
          <w:fldChar w:fldCharType="begin"/>
        </w:r>
        <w:r w:rsidR="003E630C">
          <w:rPr>
            <w:noProof/>
            <w:webHidden/>
          </w:rPr>
          <w:instrText xml:space="preserve"> PAGEREF _Toc147906256 \h </w:instrText>
        </w:r>
        <w:r w:rsidR="003E630C">
          <w:rPr>
            <w:noProof/>
            <w:webHidden/>
          </w:rPr>
        </w:r>
        <w:r w:rsidR="003E630C">
          <w:rPr>
            <w:noProof/>
            <w:webHidden/>
          </w:rPr>
          <w:fldChar w:fldCharType="separate"/>
        </w:r>
        <w:r w:rsidR="003E630C">
          <w:rPr>
            <w:noProof/>
            <w:webHidden/>
          </w:rPr>
          <w:t>9</w:t>
        </w:r>
        <w:r w:rsidR="003E630C">
          <w:rPr>
            <w:noProof/>
            <w:webHidden/>
          </w:rPr>
          <w:fldChar w:fldCharType="end"/>
        </w:r>
      </w:hyperlink>
    </w:p>
    <w:p w14:paraId="72F9BDA9" w14:textId="3B26A54A" w:rsidR="003E630C" w:rsidRDefault="000C41D7">
      <w:pPr>
        <w:pStyle w:val="Spistreci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hyperlink w:anchor="_Toc147906257" w:history="1">
        <w:r w:rsidR="003E630C" w:rsidRPr="00066386">
          <w:rPr>
            <w:rStyle w:val="Hipercze"/>
            <w:noProof/>
          </w:rPr>
          <w:t>7.</w:t>
        </w:r>
        <w:r w:rsidR="003E630C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pl-PL"/>
          </w:rPr>
          <w:tab/>
        </w:r>
        <w:r w:rsidR="003E630C" w:rsidRPr="00066386">
          <w:rPr>
            <w:rStyle w:val="Hipercze"/>
            <w:noProof/>
          </w:rPr>
          <w:t>Personel Inspektora Nadzoru Inwestorskiego:</w:t>
        </w:r>
        <w:r w:rsidR="003E630C">
          <w:rPr>
            <w:noProof/>
            <w:webHidden/>
          </w:rPr>
          <w:tab/>
        </w:r>
        <w:r w:rsidR="003E630C">
          <w:rPr>
            <w:noProof/>
            <w:webHidden/>
          </w:rPr>
          <w:fldChar w:fldCharType="begin"/>
        </w:r>
        <w:r w:rsidR="003E630C">
          <w:rPr>
            <w:noProof/>
            <w:webHidden/>
          </w:rPr>
          <w:instrText xml:space="preserve"> PAGEREF _Toc147906257 \h </w:instrText>
        </w:r>
        <w:r w:rsidR="003E630C">
          <w:rPr>
            <w:noProof/>
            <w:webHidden/>
          </w:rPr>
        </w:r>
        <w:r w:rsidR="003E630C">
          <w:rPr>
            <w:noProof/>
            <w:webHidden/>
          </w:rPr>
          <w:fldChar w:fldCharType="separate"/>
        </w:r>
        <w:r w:rsidR="003E630C">
          <w:rPr>
            <w:noProof/>
            <w:webHidden/>
          </w:rPr>
          <w:t>10</w:t>
        </w:r>
        <w:r w:rsidR="003E630C">
          <w:rPr>
            <w:noProof/>
            <w:webHidden/>
          </w:rPr>
          <w:fldChar w:fldCharType="end"/>
        </w:r>
      </w:hyperlink>
    </w:p>
    <w:p w14:paraId="61209B92" w14:textId="71EDDF4C" w:rsidR="000D6BAF" w:rsidRDefault="004243C5" w:rsidP="007B674E">
      <w:pPr>
        <w:pStyle w:val="Spistreci1"/>
      </w:pPr>
      <w:r>
        <w:fldChar w:fldCharType="end"/>
      </w:r>
    </w:p>
    <w:p w14:paraId="34E7F524" w14:textId="245D9D4F" w:rsidR="000A2A11" w:rsidRDefault="00E31385" w:rsidP="007B674E">
      <w:r>
        <w:t xml:space="preserve"> </w:t>
      </w:r>
      <w:r w:rsidR="000D6BAF">
        <w:br w:type="page"/>
      </w:r>
    </w:p>
    <w:p w14:paraId="65D49F9B" w14:textId="6E722ECF" w:rsidR="007319B1" w:rsidRPr="003E630C" w:rsidRDefault="001F7E61" w:rsidP="003E630C">
      <w:pPr>
        <w:jc w:val="both"/>
        <w:rPr>
          <w:sz w:val="28"/>
          <w:szCs w:val="28"/>
        </w:rPr>
      </w:pPr>
      <w:r w:rsidRPr="001F7E61">
        <w:rPr>
          <w:sz w:val="28"/>
          <w:szCs w:val="28"/>
        </w:rPr>
        <w:lastRenderedPageBreak/>
        <w:t xml:space="preserve">Budowa </w:t>
      </w:r>
      <w:r w:rsidR="0094179B">
        <w:rPr>
          <w:sz w:val="28"/>
          <w:szCs w:val="28"/>
        </w:rPr>
        <w:t>F</w:t>
      </w:r>
      <w:r w:rsidRPr="001F7E61">
        <w:rPr>
          <w:sz w:val="28"/>
          <w:szCs w:val="28"/>
        </w:rPr>
        <w:t xml:space="preserve">army </w:t>
      </w:r>
      <w:r w:rsidR="0094179B">
        <w:rPr>
          <w:sz w:val="28"/>
          <w:szCs w:val="28"/>
        </w:rPr>
        <w:t>W</w:t>
      </w:r>
      <w:r w:rsidRPr="001F7E61">
        <w:rPr>
          <w:sz w:val="28"/>
          <w:szCs w:val="28"/>
        </w:rPr>
        <w:t xml:space="preserve">iatrowej </w:t>
      </w:r>
      <w:r w:rsidR="0094179B" w:rsidRPr="001F7E61">
        <w:rPr>
          <w:sz w:val="28"/>
          <w:szCs w:val="28"/>
        </w:rPr>
        <w:t>Bejsce</w:t>
      </w:r>
      <w:r w:rsidR="000728B1">
        <w:rPr>
          <w:sz w:val="28"/>
          <w:szCs w:val="28"/>
        </w:rPr>
        <w:t xml:space="preserve"> o mocy do 19,8MW</w:t>
      </w:r>
      <w:r w:rsidRPr="001F7E61">
        <w:rPr>
          <w:sz w:val="28"/>
          <w:szCs w:val="28"/>
        </w:rPr>
        <w:t>”</w:t>
      </w:r>
      <w:bookmarkStart w:id="0" w:name="_Toc145483857"/>
      <w:bookmarkStart w:id="1" w:name="_Toc145483881"/>
      <w:bookmarkStart w:id="2" w:name="_Toc145484744"/>
    </w:p>
    <w:p w14:paraId="5937145A" w14:textId="73798278" w:rsidR="000728B1" w:rsidRDefault="000728B1" w:rsidP="000728B1">
      <w:pPr>
        <w:pStyle w:val="Nagwek1"/>
        <w:numPr>
          <w:ilvl w:val="0"/>
          <w:numId w:val="2"/>
        </w:numPr>
        <w:ind w:right="0"/>
      </w:pPr>
      <w:bookmarkStart w:id="3" w:name="_Toc147906246"/>
      <w:r>
        <w:t>Informacje o stanie zaawansowania inwestycji</w:t>
      </w:r>
    </w:p>
    <w:p w14:paraId="14C2908A" w14:textId="6E8F57EC" w:rsidR="000728B1" w:rsidRDefault="000728B1" w:rsidP="00252E6D">
      <w:pPr>
        <w:pStyle w:val="Nagwek2"/>
        <w:jc w:val="both"/>
      </w:pPr>
      <w:r>
        <w:t>Z racji na postęp prac zgodny z harmonogramem, zostały zawarte umowy z głównymi wykonawcami poszczególnych zakresów robót oraz rozpoczęte zostały prace dotyczące budowy dróg i platform pod turbiny – prace ziemne, dostarczone zostały elementy klatek kotwiących, w przygotowaniu i uzgodnieniu znajdują się projekty wykonawcze GPO, linii SN. Zostały zamówione główne komponenty, tj. transformator mocy oraz turbiny wiatrowe.</w:t>
      </w:r>
    </w:p>
    <w:p w14:paraId="0C2CEA8E" w14:textId="37213946" w:rsidR="000728B1" w:rsidRPr="000728B1" w:rsidRDefault="000728B1" w:rsidP="00252E6D">
      <w:pPr>
        <w:pStyle w:val="Nagwek2"/>
      </w:pPr>
      <w:r>
        <w:t>Harmonogram realizacji inwestycji – załącznik nr 1</w:t>
      </w:r>
      <w:r w:rsidR="00F35BD8">
        <w:t>.</w:t>
      </w:r>
    </w:p>
    <w:p w14:paraId="2573B68F" w14:textId="40B9033B" w:rsidR="000728B1" w:rsidRPr="000728B1" w:rsidRDefault="00F35BD8" w:rsidP="00252E6D">
      <w:pPr>
        <w:pStyle w:val="Nagwek1"/>
        <w:numPr>
          <w:ilvl w:val="0"/>
          <w:numId w:val="0"/>
        </w:numPr>
        <w:ind w:left="360" w:right="0"/>
      </w:pPr>
      <w:r>
        <w:t xml:space="preserve">2. </w:t>
      </w:r>
      <w:r w:rsidR="000A2A11" w:rsidRPr="00641581">
        <w:t xml:space="preserve">Ogólny opis obowiązków </w:t>
      </w:r>
      <w:r w:rsidR="00C639EE">
        <w:t xml:space="preserve">Inspektora Nadzoru Inwestorskiego </w:t>
      </w:r>
      <w:bookmarkEnd w:id="0"/>
      <w:bookmarkEnd w:id="1"/>
      <w:bookmarkEnd w:id="2"/>
      <w:bookmarkEnd w:id="3"/>
    </w:p>
    <w:p w14:paraId="2A3FFBEE" w14:textId="00E7496D" w:rsidR="003D40CA" w:rsidRDefault="004B651C" w:rsidP="007B674E">
      <w:pPr>
        <w:pStyle w:val="Nagwek2"/>
        <w:spacing w:after="120"/>
        <w:ind w:left="363" w:right="0"/>
        <w:jc w:val="both"/>
      </w:pPr>
      <w:r>
        <w:t>Inspektor Nadzoru Inwestorskiego</w:t>
      </w:r>
      <w:r w:rsidR="003D40CA">
        <w:t xml:space="preserve"> zapewni </w:t>
      </w:r>
      <w:r w:rsidR="00A438A8">
        <w:t>Zamawiającemu (Spółce FW Bejsce sp. z o.o.)</w:t>
      </w:r>
      <w:r w:rsidR="003D40CA">
        <w:t xml:space="preserve"> wsparcie w zakresie inżynierii lądowej, elektrycznej i turbinowej na etapie projektowania, produkcji i budowy projektu, a także będzie wspierał </w:t>
      </w:r>
      <w:r w:rsidR="00A438A8">
        <w:t>Zamawiającego</w:t>
      </w:r>
      <w:r w:rsidR="0094179B">
        <w:t xml:space="preserve"> </w:t>
      </w:r>
      <w:r w:rsidR="003D40CA">
        <w:t xml:space="preserve">w reagowaniu na uzasadnione żądania Wykonawcy lub innych zainteresowanych stron. </w:t>
      </w:r>
    </w:p>
    <w:p w14:paraId="65C56404" w14:textId="4EE440AC" w:rsidR="003D40CA" w:rsidRDefault="003D40CA" w:rsidP="007B674E">
      <w:pPr>
        <w:pStyle w:val="Nagwek2"/>
        <w:spacing w:before="120" w:after="120"/>
        <w:ind w:left="363" w:right="0"/>
      </w:pPr>
      <w:r>
        <w:t xml:space="preserve">Działania </w:t>
      </w:r>
      <w:r w:rsidR="000728B1">
        <w:t>będą</w:t>
      </w:r>
      <w:r>
        <w:t xml:space="preserve"> obejmować:</w:t>
      </w:r>
    </w:p>
    <w:p w14:paraId="5A3C2CCD" w14:textId="76443105" w:rsidR="00C67685" w:rsidRDefault="003D40CA" w:rsidP="007B674E">
      <w:pPr>
        <w:pStyle w:val="Nagwek4"/>
        <w:jc w:val="both"/>
      </w:pPr>
      <w:r>
        <w:t xml:space="preserve">sprawdzenie </w:t>
      </w:r>
      <w:r w:rsidR="00623F77">
        <w:t xml:space="preserve">projektów </w:t>
      </w:r>
      <w:r>
        <w:t>zgodnie z polskim prawem budowlanym, umowami o roboty budowlane</w:t>
      </w:r>
      <w:r w:rsidR="00031341">
        <w:t>, wydanymi decyzjami pozwolenia na budowę</w:t>
      </w:r>
      <w:r>
        <w:t xml:space="preserve"> i zasadami </w:t>
      </w:r>
      <w:r w:rsidR="00B04BBA">
        <w:t>wiedzy technicznej</w:t>
      </w:r>
      <w:r w:rsidR="00030251">
        <w:t>:</w:t>
      </w:r>
      <w:r>
        <w:t xml:space="preserve"> projekt</w:t>
      </w:r>
      <w:r w:rsidR="00623F77">
        <w:t>ów</w:t>
      </w:r>
      <w:r>
        <w:t xml:space="preserve"> dróg i placów, fundamentów, projekt</w:t>
      </w:r>
      <w:r w:rsidR="00B04BBA">
        <w:t>ów</w:t>
      </w:r>
      <w:r>
        <w:t xml:space="preserve"> elektryczn</w:t>
      </w:r>
      <w:r w:rsidR="00B04BBA">
        <w:t>ych</w:t>
      </w:r>
      <w:r>
        <w:t>,</w:t>
      </w:r>
    </w:p>
    <w:p w14:paraId="0D50FC57" w14:textId="426E6BBB" w:rsidR="007D5EF0" w:rsidRDefault="00C67685" w:rsidP="007B674E">
      <w:pPr>
        <w:pStyle w:val="Nagwek4"/>
        <w:jc w:val="both"/>
      </w:pPr>
      <w:r>
        <w:t>opiniowanie z</w:t>
      </w:r>
      <w:r w:rsidR="00030251">
        <w:t>a</w:t>
      </w:r>
      <w:r>
        <w:t>miennych rozwiązań technicznych wnioskowanych przez Wykonawcę na etapie opracowania projektów technicznych</w:t>
      </w:r>
      <w:r w:rsidR="007D5EF0">
        <w:t>,</w:t>
      </w:r>
    </w:p>
    <w:p w14:paraId="4456C2CC" w14:textId="099168F4" w:rsidR="007D5EF0" w:rsidRDefault="007D5EF0" w:rsidP="00252E6D">
      <w:pPr>
        <w:pStyle w:val="Nagwek4"/>
        <w:jc w:val="both"/>
      </w:pPr>
      <w:r>
        <w:t xml:space="preserve">opiniowania dokumentów technicznych do kamieni milowych </w:t>
      </w:r>
      <w:r w:rsidRPr="00031341">
        <w:t>(w zakresie zgodności</w:t>
      </w:r>
      <w:r w:rsidR="00031341" w:rsidRPr="00031341">
        <w:t xml:space="preserve"> z umową CATA – tj. umową na przejęcie aktywów Spółki FW Bejsce</w:t>
      </w:r>
      <w:r w:rsidRPr="00031341">
        <w:t>),</w:t>
      </w:r>
    </w:p>
    <w:p w14:paraId="4F7BD29E" w14:textId="13350E32" w:rsidR="007D5EF0" w:rsidRDefault="007D5EF0" w:rsidP="00252E6D">
      <w:pPr>
        <w:pStyle w:val="Nagwek4"/>
        <w:jc w:val="both"/>
      </w:pPr>
      <w:r>
        <w:t>opiniowani</w:t>
      </w:r>
      <w:r w:rsidR="00030251">
        <w:t>e</w:t>
      </w:r>
      <w:r>
        <w:t xml:space="preserve"> wniosków</w:t>
      </w:r>
      <w:r w:rsidR="00030251">
        <w:t xml:space="preserve"> materiałowych</w:t>
      </w:r>
      <w:r>
        <w:t xml:space="preserve">, w </w:t>
      </w:r>
      <w:r w:rsidR="00030251">
        <w:t xml:space="preserve">przypadku </w:t>
      </w:r>
      <w:r>
        <w:t>zaproponowania przez Wykonawcę materiałów zamiennych w odniesieniu do rozwiązań zawartych</w:t>
      </w:r>
      <w:r w:rsidR="00030251">
        <w:t xml:space="preserve"> </w:t>
      </w:r>
      <w:r>
        <w:t>w projek</w:t>
      </w:r>
      <w:r w:rsidR="00030251">
        <w:t>tach</w:t>
      </w:r>
      <w:r>
        <w:t xml:space="preserve"> budowlany</w:t>
      </w:r>
      <w:r w:rsidR="00030251">
        <w:t>ch</w:t>
      </w:r>
      <w:r>
        <w:t xml:space="preserve"> oraz specyfikacjach technicznych,</w:t>
      </w:r>
    </w:p>
    <w:p w14:paraId="53ACB776" w14:textId="756E62E9" w:rsidR="00BA1FAC" w:rsidRDefault="007D5EF0" w:rsidP="007B674E">
      <w:pPr>
        <w:pStyle w:val="Nagwek4"/>
      </w:pPr>
      <w:r>
        <w:t>opiniowani</w:t>
      </w:r>
      <w:r w:rsidR="00030251">
        <w:t>e</w:t>
      </w:r>
      <w:r>
        <w:t xml:space="preserve"> dokumentacji technicznej</w:t>
      </w:r>
      <w:r w:rsidR="00BA1FAC">
        <w:t>,</w:t>
      </w:r>
    </w:p>
    <w:p w14:paraId="0CE934D3" w14:textId="0D84EBD1" w:rsidR="00BA1FAC" w:rsidRPr="00BA1FAC" w:rsidRDefault="00BA1FAC" w:rsidP="007B674E">
      <w:pPr>
        <w:pStyle w:val="Nagwek4"/>
      </w:pPr>
      <w:r>
        <w:t>branie udziału w radach budowy,</w:t>
      </w:r>
    </w:p>
    <w:p w14:paraId="2D2CD64C" w14:textId="04DA3647" w:rsidR="003D40CA" w:rsidRDefault="003D40CA" w:rsidP="007B674E">
      <w:pPr>
        <w:pStyle w:val="Nagwek4"/>
      </w:pPr>
      <w:r>
        <w:t xml:space="preserve">inspekcje  na miejscu </w:t>
      </w:r>
      <w:r w:rsidR="00C67685">
        <w:t>realizacji inwestycji</w:t>
      </w:r>
      <w:r>
        <w:t xml:space="preserve">,  </w:t>
      </w:r>
    </w:p>
    <w:p w14:paraId="2C25FAB3" w14:textId="4261023C" w:rsidR="003D40CA" w:rsidRDefault="003D40CA" w:rsidP="007B674E">
      <w:pPr>
        <w:pStyle w:val="Nagwek4"/>
      </w:pPr>
      <w:r>
        <w:t xml:space="preserve">udział w końcowych inspekcjach </w:t>
      </w:r>
      <w:proofErr w:type="spellStart"/>
      <w:r>
        <w:t>BoP</w:t>
      </w:r>
      <w:proofErr w:type="spellEnd"/>
      <w:r>
        <w:t xml:space="preserve"> i WTG zgodnie z umową budowy BOP i umową dostawy turbiny</w:t>
      </w:r>
      <w:r w:rsidR="00031341">
        <w:t>.</w:t>
      </w:r>
    </w:p>
    <w:p w14:paraId="480F7DBE" w14:textId="67950098" w:rsidR="003D40CA" w:rsidRDefault="004B651C" w:rsidP="007B674E">
      <w:pPr>
        <w:pStyle w:val="Nagwek2"/>
        <w:ind w:right="0"/>
        <w:jc w:val="both"/>
      </w:pPr>
      <w:r>
        <w:t>Inspektor Nadzoru Inwestorskiego</w:t>
      </w:r>
      <w:r w:rsidR="003D40CA">
        <w:t xml:space="preserve"> zapewni dodatkowe wsparcie ad-hoc w przypadku jakichkolwiek szczególnych kwestii lub obaw związanych z pracami. </w:t>
      </w:r>
      <w:r>
        <w:t>Inspektor Nadzoru Inwestorskiego</w:t>
      </w:r>
      <w:r w:rsidR="003D40CA">
        <w:t xml:space="preserve"> będzie również pomagał Spółce</w:t>
      </w:r>
      <w:r w:rsidR="0094179B">
        <w:t xml:space="preserve"> </w:t>
      </w:r>
      <w:r w:rsidR="003D40CA">
        <w:t xml:space="preserve">w dokonywaniu ustaleń dotyczących wszelkich </w:t>
      </w:r>
      <w:r w:rsidR="00A438A8">
        <w:t>uzgodnień i decyzji</w:t>
      </w:r>
      <w:r w:rsidR="003D40CA">
        <w:t>, o które Spółka może wyst</w:t>
      </w:r>
      <w:r w:rsidR="00A438A8">
        <w:t>ępować</w:t>
      </w:r>
      <w:r w:rsidR="0094179B">
        <w:t xml:space="preserve"> </w:t>
      </w:r>
      <w:r w:rsidR="003D40CA">
        <w:t xml:space="preserve">w okresie budowy. </w:t>
      </w:r>
    </w:p>
    <w:p w14:paraId="3775B457" w14:textId="3383326F" w:rsidR="0075730D" w:rsidRPr="007D5EF0" w:rsidRDefault="004B651C" w:rsidP="007B674E">
      <w:pPr>
        <w:pStyle w:val="Nagwek2"/>
        <w:ind w:right="0"/>
        <w:jc w:val="both"/>
      </w:pPr>
      <w:r>
        <w:t>Inspektor Nadzoru Inwestorskiego</w:t>
      </w:r>
      <w:r w:rsidR="003D40CA">
        <w:t xml:space="preserve"> </w:t>
      </w:r>
      <w:r w:rsidR="009943D6">
        <w:t xml:space="preserve">będzie w imieniu Spółki </w:t>
      </w:r>
      <w:r w:rsidR="0028039E">
        <w:t xml:space="preserve">potwierdzał </w:t>
      </w:r>
      <w:r w:rsidR="003D40CA">
        <w:t>osiągnięci</w:t>
      </w:r>
      <w:r w:rsidR="0028039E">
        <w:t>e</w:t>
      </w:r>
      <w:r w:rsidR="003D40CA">
        <w:t xml:space="preserve"> kamienia milowego </w:t>
      </w:r>
      <w:r w:rsidR="006C2894">
        <w:t>oraz</w:t>
      </w:r>
      <w:r w:rsidR="00030251">
        <w:t>,</w:t>
      </w:r>
      <w:r w:rsidR="006C2894">
        <w:t xml:space="preserve"> </w:t>
      </w:r>
      <w:r w:rsidR="003D40CA">
        <w:t xml:space="preserve"> że wymagania dotyczące kamienia milowego zostały </w:t>
      </w:r>
      <w:r w:rsidR="00A438A8">
        <w:t>spełnione</w:t>
      </w:r>
      <w:r w:rsidR="003D40CA">
        <w:t xml:space="preserve">. </w:t>
      </w:r>
    </w:p>
    <w:p w14:paraId="622ADAD1" w14:textId="24ADCEF1" w:rsidR="003D40CA" w:rsidRDefault="00E31385" w:rsidP="007B674E">
      <w:pPr>
        <w:pStyle w:val="Nagwek5"/>
        <w:ind w:right="0"/>
      </w:pPr>
      <w:r>
        <w:lastRenderedPageBreak/>
        <w:t xml:space="preserve"> </w:t>
      </w:r>
      <w:bookmarkStart w:id="4" w:name="_Toc147906247"/>
      <w:r w:rsidR="003D40CA">
        <w:t>Recenzje projektów</w:t>
      </w:r>
      <w:bookmarkEnd w:id="4"/>
    </w:p>
    <w:p w14:paraId="211972E6" w14:textId="7551F23A" w:rsidR="003D40CA" w:rsidRDefault="00E0427A" w:rsidP="007B674E">
      <w:pPr>
        <w:pStyle w:val="Nagwek2"/>
        <w:numPr>
          <w:ilvl w:val="0"/>
          <w:numId w:val="23"/>
        </w:numPr>
        <w:ind w:right="0"/>
        <w:jc w:val="both"/>
      </w:pPr>
      <w:r>
        <w:t>Inspektor Nadzoru Inwestorskiego</w:t>
      </w:r>
      <w:r w:rsidR="003D40CA">
        <w:t xml:space="preserve"> dokona przeglądu projekt</w:t>
      </w:r>
      <w:r w:rsidR="006C2894">
        <w:t>ów</w:t>
      </w:r>
      <w:r w:rsidR="003D40CA">
        <w:t xml:space="preserve"> </w:t>
      </w:r>
      <w:r w:rsidR="00BE39E0">
        <w:t>wykonawczych</w:t>
      </w:r>
      <w:r w:rsidR="003D40CA">
        <w:t xml:space="preserve"> w celu zapewnienia </w:t>
      </w:r>
      <w:r w:rsidR="00A438A8">
        <w:t>zgodności</w:t>
      </w:r>
      <w:r w:rsidR="003D40CA">
        <w:t xml:space="preserve"> w odniesieniu do Umów o Roboty Budowlane, polskiego Prawa Budowlanego, Pozwolenia na Budowę przed rozpoczęciem etapu budowy i w stosownych przypadkach, w jego trakcie. </w:t>
      </w:r>
    </w:p>
    <w:p w14:paraId="4FC584EE" w14:textId="75DDA2FC" w:rsidR="003D40CA" w:rsidRDefault="004B651C" w:rsidP="007B674E">
      <w:pPr>
        <w:pStyle w:val="Nagwek2"/>
        <w:ind w:right="0"/>
        <w:jc w:val="both"/>
      </w:pPr>
      <w:r>
        <w:t>Inspektor Nadzoru Inwestorskiego</w:t>
      </w:r>
      <w:r w:rsidR="003D40CA">
        <w:t xml:space="preserve"> potwierdzi </w:t>
      </w:r>
      <w:r w:rsidR="000208C3">
        <w:t>kompletność merytoryczną i formalną</w:t>
      </w:r>
      <w:r w:rsidR="003D40CA">
        <w:t xml:space="preserve"> projektów lub zgłosi konkretne zastrzeżenia, które zostaną przekazane Wykonawcy, który z kolei weźmie pod uwagę takie uwagi. Pełna</w:t>
      </w:r>
      <w:r w:rsidR="0094179B">
        <w:t xml:space="preserve"> </w:t>
      </w:r>
      <w:r w:rsidR="003D40CA">
        <w:t xml:space="preserve">odpowiedzialność za projekty pozostaje po stronie pierwotnego </w:t>
      </w:r>
      <w:r w:rsidR="00611E4D">
        <w:t>P</w:t>
      </w:r>
      <w:r w:rsidR="003D40CA">
        <w:t>rojektanta/Wykonawcy</w:t>
      </w:r>
      <w:r w:rsidR="00611E4D">
        <w:t>.</w:t>
      </w:r>
    </w:p>
    <w:p w14:paraId="65BE7B2F" w14:textId="3AE01CBA" w:rsidR="003D40CA" w:rsidRDefault="0075730D" w:rsidP="007B674E">
      <w:pPr>
        <w:pStyle w:val="Nagwek5"/>
        <w:ind w:right="0"/>
      </w:pPr>
      <w:r>
        <w:t xml:space="preserve"> </w:t>
      </w:r>
      <w:bookmarkStart w:id="5" w:name="_Toc147906248"/>
      <w:r w:rsidR="003D40CA">
        <w:t>Kontrole końcowe</w:t>
      </w:r>
      <w:bookmarkEnd w:id="5"/>
    </w:p>
    <w:p w14:paraId="58D699AF" w14:textId="32581C22" w:rsidR="004F5FC1" w:rsidRDefault="004B651C" w:rsidP="00252E6D">
      <w:pPr>
        <w:pStyle w:val="Nagwek2"/>
        <w:numPr>
          <w:ilvl w:val="0"/>
          <w:numId w:val="0"/>
        </w:numPr>
        <w:ind w:left="360" w:right="0"/>
        <w:jc w:val="both"/>
      </w:pPr>
      <w:r>
        <w:t>Inspektor Nadzoru Inwestorskiego</w:t>
      </w:r>
      <w:r w:rsidR="003D40CA">
        <w:t xml:space="preserve"> zostanie zaproszony do udziału w inspekcjach końcowych zaplanowanych w Umowach o Budowę, które zostaną przeprowadzone wspólnie z osobami trzecimi zatrudnionymi przez Wykonawcę zgodni</w:t>
      </w:r>
      <w:r w:rsidR="0094179B">
        <w:t xml:space="preserve">e </w:t>
      </w:r>
      <w:r w:rsidR="003D40CA">
        <w:t>z Umowami o Budowę BOP, Umową Dostawy Turbin, Pozwoleniem na Budowę i polskim Prawem Budowlanym</w:t>
      </w:r>
      <w:r w:rsidR="00D05CC8">
        <w:t>.</w:t>
      </w:r>
      <w:r w:rsidR="003D40CA">
        <w:t xml:space="preserve"> </w:t>
      </w:r>
    </w:p>
    <w:p w14:paraId="26CEB773" w14:textId="3AE8B8DC" w:rsidR="00CF0D90" w:rsidRDefault="00E31385" w:rsidP="007B674E">
      <w:pPr>
        <w:pStyle w:val="Nagwek5"/>
        <w:ind w:right="0"/>
      </w:pPr>
      <w:bookmarkStart w:id="6" w:name="_Toc145484745"/>
      <w:r>
        <w:t xml:space="preserve"> </w:t>
      </w:r>
      <w:bookmarkStart w:id="7" w:name="_Toc147906249"/>
      <w:r w:rsidR="00CF0D90">
        <w:t>Po zakończeniu Prac:</w:t>
      </w:r>
      <w:bookmarkEnd w:id="6"/>
      <w:bookmarkEnd w:id="7"/>
    </w:p>
    <w:p w14:paraId="2596F282" w14:textId="151CD48C" w:rsidR="00657D7E" w:rsidRDefault="00657D7E" w:rsidP="007B674E">
      <w:pPr>
        <w:pStyle w:val="Nagwek2"/>
        <w:numPr>
          <w:ilvl w:val="0"/>
          <w:numId w:val="26"/>
        </w:numPr>
        <w:ind w:right="0"/>
        <w:jc w:val="both"/>
      </w:pPr>
      <w:r>
        <w:t>P</w:t>
      </w:r>
      <w:r w:rsidRPr="004B77BE">
        <w:rPr>
          <w:rFonts w:eastAsia="Times New Roman"/>
        </w:rPr>
        <w:t>o</w:t>
      </w:r>
      <w:r>
        <w:t xml:space="preserve"> </w:t>
      </w:r>
      <w:r w:rsidRPr="004B77BE">
        <w:rPr>
          <w:rFonts w:eastAsia="Times New Roman"/>
        </w:rPr>
        <w:t xml:space="preserve">skompletowaniu Dokumentów Powykonawczych </w:t>
      </w:r>
      <w:proofErr w:type="spellStart"/>
      <w:r w:rsidRPr="004B77BE">
        <w:rPr>
          <w:rFonts w:eastAsia="Times New Roman"/>
        </w:rPr>
        <w:t>B</w:t>
      </w:r>
      <w:r>
        <w:t>oP</w:t>
      </w:r>
      <w:proofErr w:type="spellEnd"/>
      <w:r w:rsidRPr="004B77BE">
        <w:rPr>
          <w:rFonts w:eastAsia="Times New Roman"/>
        </w:rPr>
        <w:t xml:space="preserve"> (po ich </w:t>
      </w:r>
      <w:r w:rsidR="00030251">
        <w:rPr>
          <w:rFonts w:eastAsia="Times New Roman"/>
        </w:rPr>
        <w:t>weryfikacji</w:t>
      </w:r>
      <w:r w:rsidR="00030251" w:rsidRPr="004B77BE">
        <w:rPr>
          <w:rFonts w:eastAsia="Times New Roman"/>
        </w:rPr>
        <w:t xml:space="preserve"> </w:t>
      </w:r>
      <w:r w:rsidRPr="004B77BE">
        <w:rPr>
          <w:rFonts w:eastAsia="Times New Roman"/>
        </w:rPr>
        <w:t xml:space="preserve">i zatwierdzeniu przez Wykonawcę), Wykonawca przekaże je </w:t>
      </w:r>
      <w:r w:rsidR="003C7B14">
        <w:rPr>
          <w:rFonts w:eastAsia="Times New Roman"/>
        </w:rPr>
        <w:t>Inspektorowi Nadzoru Inwestorskiego</w:t>
      </w:r>
      <w:r w:rsidRPr="004B77BE">
        <w:rPr>
          <w:rFonts w:eastAsia="Times New Roman"/>
        </w:rPr>
        <w:t>. In</w:t>
      </w:r>
      <w:r w:rsidR="003C7B14">
        <w:rPr>
          <w:rFonts w:eastAsia="Times New Roman"/>
        </w:rPr>
        <w:t>spektor Nadzoru Inwestorskiego</w:t>
      </w:r>
      <w:r w:rsidRPr="004B77BE">
        <w:rPr>
          <w:rFonts w:eastAsia="Times New Roman"/>
        </w:rPr>
        <w:t xml:space="preserve"> dokona </w:t>
      </w:r>
      <w:r>
        <w:rPr>
          <w:noProof/>
        </w:rPr>
        <w:drawing>
          <wp:inline distT="0" distB="0" distL="0" distR="0" wp14:anchorId="2BE96701" wp14:editId="34215806">
            <wp:extent cx="6097" cy="12192"/>
            <wp:effectExtent l="0" t="0" r="0" b="0"/>
            <wp:docPr id="52610" name="Picture 526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0" name="Picture 526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77BE">
        <w:rPr>
          <w:rFonts w:eastAsia="Times New Roman"/>
        </w:rPr>
        <w:t xml:space="preserve">przeglądu </w:t>
      </w:r>
      <w:r>
        <w:t>Dokumentów</w:t>
      </w:r>
      <w:r w:rsidRPr="004B77BE">
        <w:rPr>
          <w:rFonts w:eastAsia="Times New Roman"/>
        </w:rPr>
        <w:t xml:space="preserve"> Powykonawczych </w:t>
      </w:r>
      <w:proofErr w:type="spellStart"/>
      <w:r w:rsidRPr="004B77BE">
        <w:rPr>
          <w:rFonts w:eastAsia="Times New Roman"/>
        </w:rPr>
        <w:t>B</w:t>
      </w:r>
      <w:r>
        <w:t>o</w:t>
      </w:r>
      <w:r w:rsidRPr="004B77BE">
        <w:rPr>
          <w:rFonts w:eastAsia="Times New Roman"/>
        </w:rPr>
        <w:t>P</w:t>
      </w:r>
      <w:proofErr w:type="spellEnd"/>
      <w:r w:rsidRPr="004B77BE">
        <w:rPr>
          <w:rFonts w:eastAsia="Times New Roman"/>
        </w:rPr>
        <w:t xml:space="preserve"> w celu sprawdzenia, czy spełniają one wymagania zawarte w Umowach o Bud</w:t>
      </w:r>
      <w:r>
        <w:t>owie</w:t>
      </w:r>
      <w:r w:rsidRPr="004B77BE">
        <w:rPr>
          <w:rFonts w:eastAsia="Times New Roman"/>
        </w:rPr>
        <w:t xml:space="preserve"> </w:t>
      </w:r>
      <w:proofErr w:type="spellStart"/>
      <w:r w:rsidRPr="004B77BE">
        <w:rPr>
          <w:rFonts w:eastAsia="Times New Roman"/>
        </w:rPr>
        <w:t>B</w:t>
      </w:r>
      <w:r>
        <w:t>o</w:t>
      </w:r>
      <w:r w:rsidRPr="004B77BE">
        <w:rPr>
          <w:rFonts w:eastAsia="Times New Roman"/>
        </w:rPr>
        <w:t>P</w:t>
      </w:r>
      <w:proofErr w:type="spellEnd"/>
      <w:r w:rsidRPr="004B77BE">
        <w:rPr>
          <w:rFonts w:eastAsia="Times New Roman"/>
        </w:rPr>
        <w:t xml:space="preserve">. </w:t>
      </w:r>
      <w:r w:rsidR="00E0427A">
        <w:rPr>
          <w:rFonts w:eastAsia="Times New Roman"/>
        </w:rPr>
        <w:t>Inspektor Nadzoru Inwestorskiego</w:t>
      </w:r>
      <w:r w:rsidRPr="004B77BE">
        <w:rPr>
          <w:rFonts w:eastAsia="Times New Roman"/>
        </w:rPr>
        <w:t xml:space="preserve"> w ciągu dziesięciu </w:t>
      </w:r>
      <w:r>
        <w:t>(</w:t>
      </w:r>
      <w:r w:rsidRPr="004B77BE">
        <w:rPr>
          <w:rFonts w:eastAsia="Times New Roman"/>
        </w:rPr>
        <w:t xml:space="preserve">10) Dni Roboczych </w:t>
      </w:r>
      <w:r w:rsidR="00611E4D">
        <w:rPr>
          <w:rFonts w:eastAsia="Times New Roman"/>
        </w:rPr>
        <w:t>o</w:t>
      </w:r>
      <w:r w:rsidRPr="004B77BE">
        <w:rPr>
          <w:rFonts w:eastAsia="Times New Roman"/>
        </w:rPr>
        <w:t>d otrzymania Dokumentów Powykonawczych BOP:</w:t>
      </w:r>
    </w:p>
    <w:p w14:paraId="365DA679" w14:textId="7E841C95" w:rsidR="00657D7E" w:rsidRDefault="00657D7E" w:rsidP="007B674E">
      <w:pPr>
        <w:pStyle w:val="Nagwek4"/>
        <w:jc w:val="both"/>
      </w:pPr>
      <w:r>
        <w:t xml:space="preserve">Zatwierdzi Dokumenty Powykonawcze </w:t>
      </w:r>
      <w:proofErr w:type="spellStart"/>
      <w:r>
        <w:t>BoP</w:t>
      </w:r>
      <w:proofErr w:type="spellEnd"/>
      <w:r>
        <w:t>; lub</w:t>
      </w:r>
    </w:p>
    <w:p w14:paraId="23DB0D4B" w14:textId="77777777" w:rsidR="004B77BE" w:rsidRDefault="00657D7E" w:rsidP="007B674E">
      <w:pPr>
        <w:pStyle w:val="Nagwek4"/>
        <w:jc w:val="both"/>
      </w:pPr>
      <w:r>
        <w:t xml:space="preserve">odrzuci Dokumenty Powykonawcze </w:t>
      </w:r>
      <w:proofErr w:type="spellStart"/>
      <w:r>
        <w:t>BoP</w:t>
      </w:r>
      <w:proofErr w:type="spellEnd"/>
      <w:r>
        <w:t xml:space="preserve">, podając przyczyny i określając odstępstwa od wymagań zawartych w Umowach o Budowę </w:t>
      </w:r>
      <w:proofErr w:type="spellStart"/>
      <w:r>
        <w:t>BoP</w:t>
      </w:r>
      <w:proofErr w:type="spellEnd"/>
      <w:r>
        <w:t>.</w:t>
      </w:r>
    </w:p>
    <w:p w14:paraId="3F568198" w14:textId="68317767" w:rsidR="0075730D" w:rsidRDefault="00657D7E" w:rsidP="007B674E">
      <w:pPr>
        <w:pStyle w:val="Nagwek2"/>
        <w:ind w:right="0"/>
        <w:jc w:val="both"/>
        <w:rPr>
          <w:rFonts w:eastAsia="Times New Roman"/>
        </w:rPr>
      </w:pPr>
      <w:r w:rsidRPr="004B77BE">
        <w:rPr>
          <w:rFonts w:eastAsia="Times New Roman"/>
        </w:rPr>
        <w:t xml:space="preserve">Jeżeli </w:t>
      </w:r>
      <w:r w:rsidR="003C7B14">
        <w:rPr>
          <w:rFonts w:eastAsia="Times New Roman"/>
        </w:rPr>
        <w:t>Inspektor Nadzoru Inwestorskiego</w:t>
      </w:r>
      <w:r w:rsidRPr="004B77BE">
        <w:rPr>
          <w:rFonts w:eastAsia="Times New Roman"/>
        </w:rPr>
        <w:t xml:space="preserve"> nie zatwierdzi lub nie odrzuci Dokumentów Powykonawczych BOP</w:t>
      </w:r>
      <w:r w:rsidR="0094179B">
        <w:rPr>
          <w:rFonts w:eastAsia="Times New Roman"/>
        </w:rPr>
        <w:t xml:space="preserve"> </w:t>
      </w:r>
      <w:r w:rsidRPr="004B77BE">
        <w:rPr>
          <w:rFonts w:eastAsia="Times New Roman"/>
        </w:rPr>
        <w:t xml:space="preserve">w terminie </w:t>
      </w:r>
      <w:r>
        <w:t>określonym</w:t>
      </w:r>
      <w:r w:rsidRPr="004B77BE">
        <w:rPr>
          <w:rFonts w:eastAsia="Times New Roman"/>
        </w:rPr>
        <w:t xml:space="preserve"> </w:t>
      </w:r>
      <w:r>
        <w:t>w</w:t>
      </w:r>
      <w:r w:rsidRPr="004B77BE">
        <w:rPr>
          <w:rFonts w:eastAsia="Times New Roman"/>
        </w:rPr>
        <w:t xml:space="preserve"> </w:t>
      </w:r>
      <w:r w:rsidR="006F77CA">
        <w:rPr>
          <w:rFonts w:eastAsia="Times New Roman"/>
        </w:rPr>
        <w:t>punkcie powyżej</w:t>
      </w:r>
      <w:r w:rsidRPr="004B77BE">
        <w:rPr>
          <w:rFonts w:eastAsia="Times New Roman"/>
        </w:rPr>
        <w:t>, dokumenty te b</w:t>
      </w:r>
      <w:r>
        <w:t>ę</w:t>
      </w:r>
      <w:r w:rsidRPr="004B77BE">
        <w:rPr>
          <w:rFonts w:eastAsia="Times New Roman"/>
        </w:rPr>
        <w:t>dą uznane</w:t>
      </w:r>
      <w:r>
        <w:t xml:space="preserve"> za</w:t>
      </w:r>
      <w:r w:rsidRPr="004B77BE">
        <w:rPr>
          <w:rFonts w:eastAsia="Times New Roman"/>
        </w:rPr>
        <w:t xml:space="preserve"> zatwierdzone.</w:t>
      </w:r>
    </w:p>
    <w:p w14:paraId="4CBEAB25" w14:textId="6A8E086C" w:rsidR="00F3223A" w:rsidRPr="001842F2" w:rsidRDefault="00F3223A" w:rsidP="00F3223A">
      <w:pPr>
        <w:pStyle w:val="Nagwek2"/>
      </w:pPr>
      <w:r w:rsidRPr="001842F2">
        <w:t xml:space="preserve">Inspektor Nadzoru Inwestorskiego weźmie czynny udział w </w:t>
      </w:r>
      <w:r w:rsidR="001842F2" w:rsidRPr="001842F2">
        <w:t>przeglądzie eksploatacyjnym farmy wiatrowej</w:t>
      </w:r>
      <w:r w:rsidRPr="001842F2">
        <w:t xml:space="preserve"> po pierwszym roku </w:t>
      </w:r>
      <w:r w:rsidR="001842F2" w:rsidRPr="001842F2">
        <w:t>działania,</w:t>
      </w:r>
      <w:r w:rsidRPr="001842F2">
        <w:t xml:space="preserve"> w celu weryfikacji spełnienia wymagań technicznych </w:t>
      </w:r>
      <w:r w:rsidR="001842F2" w:rsidRPr="001842F2">
        <w:t>określonych w umowach wykonawczych. Z wykonanych czynności oraz na bazie otrzymanych materiałów od Głównego Wykonawcy sporządzi raport.</w:t>
      </w:r>
    </w:p>
    <w:p w14:paraId="28B55FA4" w14:textId="4056264C" w:rsidR="00657D7E" w:rsidRDefault="006F77CA" w:rsidP="007B674E">
      <w:pPr>
        <w:pStyle w:val="Nagwek5"/>
        <w:ind w:right="0"/>
      </w:pPr>
      <w:r>
        <w:rPr>
          <w:rFonts w:eastAsia="Times New Roman"/>
        </w:rPr>
        <w:t xml:space="preserve"> </w:t>
      </w:r>
      <w:bookmarkStart w:id="8" w:name="_Toc147906250"/>
      <w:r w:rsidR="00657D7E">
        <w:rPr>
          <w:rFonts w:eastAsia="Times New Roman"/>
        </w:rPr>
        <w:t>Świadectwo Przej</w:t>
      </w:r>
      <w:r w:rsidR="00657D7E">
        <w:t>ę</w:t>
      </w:r>
      <w:r w:rsidR="00657D7E">
        <w:rPr>
          <w:rFonts w:eastAsia="Times New Roman"/>
        </w:rPr>
        <w:t xml:space="preserve">cia </w:t>
      </w:r>
      <w:r w:rsidR="00611E4D">
        <w:rPr>
          <w:rFonts w:eastAsia="Times New Roman"/>
        </w:rPr>
        <w:t>–</w:t>
      </w:r>
      <w:r w:rsidR="00657D7E">
        <w:rPr>
          <w:rFonts w:eastAsia="Times New Roman"/>
        </w:rPr>
        <w:t xml:space="preserve"> </w:t>
      </w:r>
      <w:r w:rsidR="00611E4D">
        <w:rPr>
          <w:rFonts w:eastAsia="Times New Roman"/>
        </w:rPr>
        <w:t>odbiory kamieni milowych (</w:t>
      </w:r>
      <w:r w:rsidR="00657D7E">
        <w:rPr>
          <w:rFonts w:eastAsia="Times New Roman"/>
        </w:rPr>
        <w:t>Akt</w:t>
      </w:r>
      <w:r w:rsidR="00657D7E">
        <w:t>yw</w:t>
      </w:r>
      <w:r w:rsidR="00657D7E">
        <w:rPr>
          <w:rFonts w:eastAsia="Times New Roman"/>
        </w:rPr>
        <w:t xml:space="preserve">a Przenoszone CATA </w:t>
      </w:r>
      <w:r w:rsidR="00C67685">
        <w:rPr>
          <w:rFonts w:eastAsia="Times New Roman"/>
        </w:rPr>
        <w:t>1</w:t>
      </w:r>
      <w:r w:rsidR="00657D7E">
        <w:rPr>
          <w:rFonts w:eastAsia="Times New Roman"/>
        </w:rPr>
        <w:t xml:space="preserve"> </w:t>
      </w:r>
      <w:r w:rsidR="00611E4D">
        <w:rPr>
          <w:rFonts w:eastAsia="Times New Roman"/>
        </w:rPr>
        <w:t xml:space="preserve">- </w:t>
      </w:r>
      <w:r w:rsidR="00657D7E">
        <w:rPr>
          <w:rFonts w:eastAsia="Times New Roman"/>
        </w:rPr>
        <w:t xml:space="preserve">CATA </w:t>
      </w:r>
      <w:r w:rsidR="00DD611C">
        <w:rPr>
          <w:rFonts w:eastAsia="Times New Roman"/>
        </w:rPr>
        <w:t>8</w:t>
      </w:r>
      <w:bookmarkEnd w:id="8"/>
      <w:r w:rsidR="00611E4D">
        <w:rPr>
          <w:rFonts w:eastAsia="Times New Roman"/>
        </w:rPr>
        <w:t>)</w:t>
      </w:r>
    </w:p>
    <w:p w14:paraId="5122E8C6" w14:textId="2D73AA40" w:rsidR="00657D7E" w:rsidRPr="002D757E" w:rsidRDefault="00657D7E" w:rsidP="007B674E">
      <w:pPr>
        <w:pStyle w:val="Nagwek2"/>
        <w:numPr>
          <w:ilvl w:val="0"/>
          <w:numId w:val="27"/>
        </w:numPr>
        <w:tabs>
          <w:tab w:val="left" w:pos="8505"/>
        </w:tabs>
        <w:ind w:right="0"/>
        <w:jc w:val="both"/>
        <w:rPr>
          <w:rFonts w:eastAsia="Times New Roman"/>
        </w:rPr>
      </w:pPr>
      <w:r w:rsidRPr="002D757E">
        <w:rPr>
          <w:rFonts w:eastAsia="Times New Roman"/>
        </w:rPr>
        <w:lastRenderedPageBreak/>
        <w:t>N</w:t>
      </w:r>
      <w:r>
        <w:t>a</w:t>
      </w:r>
      <w:r w:rsidRPr="002D757E">
        <w:rPr>
          <w:rFonts w:eastAsia="Times New Roman"/>
        </w:rPr>
        <w:t xml:space="preserve"> co najmniej dziesięć Dni Roboczych przed tym jak każdy </w:t>
      </w:r>
      <w:r w:rsidR="00030251">
        <w:rPr>
          <w:rFonts w:eastAsia="Times New Roman"/>
        </w:rPr>
        <w:t xml:space="preserve">z </w:t>
      </w:r>
      <w:r w:rsidR="00611E4D">
        <w:rPr>
          <w:rFonts w:eastAsia="Times New Roman"/>
        </w:rPr>
        <w:t>kamieni milowych</w:t>
      </w:r>
      <w:r w:rsidRPr="002D757E">
        <w:rPr>
          <w:rFonts w:eastAsia="Times New Roman"/>
        </w:rPr>
        <w:t xml:space="preserve"> b</w:t>
      </w:r>
      <w:r>
        <w:t>ę</w:t>
      </w:r>
      <w:r w:rsidRPr="002D757E">
        <w:rPr>
          <w:rFonts w:eastAsia="Times New Roman"/>
        </w:rPr>
        <w:t xml:space="preserve">dzie w opinii Wykonawcy, kompletny i gotowy do przekazania Spółce, Wykonawca powiadomi o tym </w:t>
      </w:r>
      <w:r w:rsidR="003C7B14">
        <w:rPr>
          <w:rFonts w:eastAsia="Times New Roman"/>
        </w:rPr>
        <w:t>Inspektora Nadzoru Inwestorskiego</w:t>
      </w:r>
      <w:r w:rsidRPr="002D757E">
        <w:rPr>
          <w:rFonts w:eastAsia="Times New Roman"/>
        </w:rPr>
        <w:t xml:space="preserve">. Na </w:t>
      </w:r>
      <w:r w:rsidR="000208C3">
        <w:rPr>
          <w:rFonts w:eastAsia="Times New Roman"/>
        </w:rPr>
        <w:t>zgłoszenie</w:t>
      </w:r>
      <w:r w:rsidR="00FF1F82">
        <w:rPr>
          <w:rFonts w:eastAsia="Times New Roman"/>
        </w:rPr>
        <w:t xml:space="preserve"> </w:t>
      </w:r>
      <w:r w:rsidRPr="002D757E">
        <w:rPr>
          <w:rFonts w:eastAsia="Times New Roman"/>
        </w:rPr>
        <w:t xml:space="preserve">Wykonawcy, </w:t>
      </w:r>
      <w:r w:rsidR="003C7B14">
        <w:rPr>
          <w:rFonts w:eastAsia="Times New Roman"/>
        </w:rPr>
        <w:t xml:space="preserve">Inspektor Nadzoru Inwestorskiego </w:t>
      </w:r>
      <w:r w:rsidRPr="002D757E">
        <w:rPr>
          <w:rFonts w:eastAsia="Times New Roman"/>
        </w:rPr>
        <w:t xml:space="preserve"> dokona </w:t>
      </w:r>
      <w:r w:rsidR="00611E4D">
        <w:rPr>
          <w:rFonts w:eastAsia="Times New Roman"/>
        </w:rPr>
        <w:t>czynności odbiorowych</w:t>
      </w:r>
      <w:r w:rsidRPr="002D757E">
        <w:rPr>
          <w:rFonts w:eastAsia="Times New Roman"/>
        </w:rPr>
        <w:t xml:space="preserve"> i </w:t>
      </w:r>
      <w:r>
        <w:t xml:space="preserve">określi, </w:t>
      </w:r>
      <w:r w:rsidRPr="002D757E">
        <w:rPr>
          <w:rFonts w:eastAsia="Times New Roman"/>
        </w:rPr>
        <w:t xml:space="preserve"> czy </w:t>
      </w:r>
      <w:r w:rsidR="00611E4D">
        <w:rPr>
          <w:rFonts w:eastAsia="Times New Roman"/>
        </w:rPr>
        <w:t>zgłoszone kamienie milowe</w:t>
      </w:r>
      <w:r w:rsidRPr="002D757E">
        <w:rPr>
          <w:rFonts w:eastAsia="Times New Roman"/>
        </w:rPr>
        <w:t xml:space="preserve"> spełnia</w:t>
      </w:r>
      <w:r>
        <w:t>ją</w:t>
      </w:r>
      <w:r w:rsidR="00DD611C">
        <w:t xml:space="preserve"> wymagania</w:t>
      </w:r>
      <w:r w:rsidRPr="002D757E">
        <w:rPr>
          <w:rFonts w:eastAsia="Times New Roman"/>
        </w:rPr>
        <w:t xml:space="preserve"> projekt</w:t>
      </w:r>
      <w:r w:rsidR="00DD611C">
        <w:rPr>
          <w:rFonts w:eastAsia="Times New Roman"/>
        </w:rPr>
        <w:t>u</w:t>
      </w:r>
      <w:r>
        <w:t>,</w:t>
      </w:r>
      <w:r w:rsidRPr="002D757E">
        <w:rPr>
          <w:rFonts w:eastAsia="Times New Roman"/>
        </w:rPr>
        <w:t xml:space="preserve"> standard</w:t>
      </w:r>
      <w:r w:rsidR="00DD611C">
        <w:rPr>
          <w:rFonts w:eastAsia="Times New Roman"/>
        </w:rPr>
        <w:t>ów</w:t>
      </w:r>
      <w:r w:rsidR="0094179B">
        <w:rPr>
          <w:rFonts w:eastAsia="Times New Roman"/>
        </w:rPr>
        <w:t xml:space="preserve"> </w:t>
      </w:r>
      <w:r w:rsidRPr="002D757E">
        <w:rPr>
          <w:rFonts w:eastAsia="Times New Roman"/>
        </w:rPr>
        <w:t>i specyfikacj</w:t>
      </w:r>
      <w:r w:rsidR="00DD611C">
        <w:rPr>
          <w:rFonts w:eastAsia="Times New Roman"/>
        </w:rPr>
        <w:t>i</w:t>
      </w:r>
      <w:r w:rsidRPr="002D757E">
        <w:rPr>
          <w:rFonts w:eastAsia="Times New Roman"/>
        </w:rPr>
        <w:t xml:space="preserve"> Wykonawcy </w:t>
      </w:r>
      <w:r w:rsidR="00DD611C">
        <w:rPr>
          <w:rFonts w:eastAsia="Times New Roman"/>
        </w:rPr>
        <w:t xml:space="preserve">na podstawie </w:t>
      </w:r>
      <w:r>
        <w:t xml:space="preserve"> Umow</w:t>
      </w:r>
      <w:r w:rsidR="00DD611C">
        <w:t>y</w:t>
      </w:r>
      <w:r w:rsidRPr="002D757E">
        <w:rPr>
          <w:rFonts w:eastAsia="Times New Roman"/>
        </w:rPr>
        <w:t xml:space="preserve">  </w:t>
      </w:r>
      <w:r w:rsidR="00DD611C">
        <w:rPr>
          <w:rFonts w:eastAsia="Times New Roman"/>
        </w:rPr>
        <w:t xml:space="preserve">na </w:t>
      </w:r>
      <w:r w:rsidRPr="002D757E">
        <w:rPr>
          <w:rFonts w:eastAsia="Times New Roman"/>
        </w:rPr>
        <w:t>Budow</w:t>
      </w:r>
      <w:r w:rsidR="00DD611C">
        <w:t>ę</w:t>
      </w:r>
      <w:r w:rsidRPr="002D757E">
        <w:rPr>
          <w:rFonts w:eastAsia="Times New Roman"/>
        </w:rPr>
        <w:t xml:space="preserve">, </w:t>
      </w:r>
      <w:r>
        <w:t>Umow</w:t>
      </w:r>
      <w:r w:rsidR="00DD611C">
        <w:t>y</w:t>
      </w:r>
      <w:r>
        <w:t xml:space="preserve"> o Przyłączenie oraz</w:t>
      </w:r>
      <w:r w:rsidR="004B77BE">
        <w:t xml:space="preserve"> </w:t>
      </w:r>
      <w:r w:rsidRPr="002D757E">
        <w:rPr>
          <w:rFonts w:eastAsia="Times New Roman"/>
        </w:rPr>
        <w:t>zgodnie</w:t>
      </w:r>
      <w:r w:rsidR="002C5B54">
        <w:rPr>
          <w:rFonts w:eastAsia="Times New Roman"/>
        </w:rPr>
        <w:t xml:space="preserve"> </w:t>
      </w:r>
      <w:r w:rsidRPr="002D757E">
        <w:rPr>
          <w:rFonts w:eastAsia="Times New Roman"/>
        </w:rPr>
        <w:t xml:space="preserve">z </w:t>
      </w:r>
      <w:r w:rsidR="00611E4D">
        <w:rPr>
          <w:rFonts w:eastAsia="Times New Roman"/>
        </w:rPr>
        <w:t>umową</w:t>
      </w:r>
      <w:r w:rsidRPr="002D757E">
        <w:rPr>
          <w:rFonts w:eastAsia="Times New Roman"/>
        </w:rPr>
        <w:t xml:space="preserve"> CATA</w:t>
      </w:r>
      <w:r w:rsidR="00DD611C">
        <w:rPr>
          <w:rFonts w:eastAsia="Times New Roman"/>
        </w:rPr>
        <w:t xml:space="preserve"> (zakupu aktywów Spółki)</w:t>
      </w:r>
      <w:r w:rsidRPr="002D757E">
        <w:rPr>
          <w:rFonts w:eastAsia="Times New Roman"/>
        </w:rPr>
        <w:t>. Wszelki</w:t>
      </w:r>
      <w:r>
        <w:t>e</w:t>
      </w:r>
      <w:r w:rsidRPr="002D757E">
        <w:rPr>
          <w:rFonts w:eastAsia="Times New Roman"/>
        </w:rPr>
        <w:t xml:space="preserve"> drobne odchylenia lub pozycje n</w:t>
      </w:r>
      <w:r>
        <w:t>a</w:t>
      </w:r>
      <w:r w:rsidRPr="002D757E">
        <w:rPr>
          <w:rFonts w:eastAsia="Times New Roman"/>
        </w:rPr>
        <w:t xml:space="preserve"> liście braków, które nie przeszka</w:t>
      </w:r>
      <w:r>
        <w:t>d</w:t>
      </w:r>
      <w:r w:rsidRPr="002D757E">
        <w:rPr>
          <w:rFonts w:eastAsia="Times New Roman"/>
        </w:rPr>
        <w:t>z</w:t>
      </w:r>
      <w:r>
        <w:t>a</w:t>
      </w:r>
      <w:r w:rsidRPr="002D757E">
        <w:rPr>
          <w:rFonts w:eastAsia="Times New Roman"/>
        </w:rPr>
        <w:t>ją</w:t>
      </w:r>
      <w:r w:rsidR="00030251">
        <w:rPr>
          <w:rFonts w:eastAsia="Times New Roman"/>
        </w:rPr>
        <w:t xml:space="preserve"> </w:t>
      </w:r>
      <w:r w:rsidRPr="002D757E">
        <w:rPr>
          <w:rFonts w:eastAsia="Times New Roman"/>
        </w:rPr>
        <w:t>w normalnym użytkowaniu lu</w:t>
      </w:r>
      <w:r w:rsidR="004B77BE" w:rsidRPr="002D757E">
        <w:rPr>
          <w:rFonts w:eastAsia="Times New Roman"/>
        </w:rPr>
        <w:t xml:space="preserve">b </w:t>
      </w:r>
      <w:r w:rsidRPr="002D757E">
        <w:rPr>
          <w:rFonts w:eastAsia="Times New Roman"/>
        </w:rPr>
        <w:t>eksploatacji</w:t>
      </w:r>
      <w:r w:rsidR="00030251">
        <w:rPr>
          <w:rFonts w:eastAsia="Times New Roman"/>
        </w:rPr>
        <w:t>,</w:t>
      </w:r>
      <w:r w:rsidRPr="002D757E">
        <w:rPr>
          <w:rFonts w:eastAsia="Times New Roman"/>
        </w:rPr>
        <w:t xml:space="preserve"> i które </w:t>
      </w:r>
      <w:r w:rsidR="00DD611C">
        <w:rPr>
          <w:rFonts w:eastAsia="Times New Roman"/>
        </w:rPr>
        <w:t xml:space="preserve">można </w:t>
      </w:r>
      <w:r w:rsidRPr="002D757E">
        <w:rPr>
          <w:rFonts w:eastAsia="Times New Roman"/>
        </w:rPr>
        <w:t>usunąć</w:t>
      </w:r>
      <w:r w:rsidR="002D757E" w:rsidRPr="002D757E">
        <w:rPr>
          <w:rFonts w:eastAsia="Times New Roman"/>
        </w:rPr>
        <w:t xml:space="preserve"> </w:t>
      </w:r>
      <w:r w:rsidRPr="002D757E">
        <w:rPr>
          <w:rFonts w:eastAsia="Times New Roman"/>
        </w:rPr>
        <w:t>poprzez</w:t>
      </w:r>
      <w:r w:rsidR="002D757E" w:rsidRPr="002D757E">
        <w:rPr>
          <w:rFonts w:eastAsia="Times New Roman"/>
        </w:rPr>
        <w:t xml:space="preserve"> </w:t>
      </w:r>
      <w:r w:rsidRPr="002D757E">
        <w:rPr>
          <w:rFonts w:eastAsia="Times New Roman"/>
        </w:rPr>
        <w:t>drobne</w:t>
      </w:r>
      <w:r w:rsidR="002D757E" w:rsidRPr="002D757E">
        <w:rPr>
          <w:rFonts w:eastAsia="Times New Roman"/>
        </w:rPr>
        <w:t xml:space="preserve"> </w:t>
      </w:r>
      <w:r w:rsidRPr="002D757E">
        <w:rPr>
          <w:rFonts w:eastAsia="Times New Roman"/>
        </w:rPr>
        <w:t>regulacje lub uzupełnienia, nie b</w:t>
      </w:r>
      <w:r>
        <w:t>ę</w:t>
      </w:r>
      <w:r w:rsidRPr="002D757E">
        <w:rPr>
          <w:rFonts w:eastAsia="Times New Roman"/>
        </w:rPr>
        <w:t>dą stanowić przeszkody</w:t>
      </w:r>
      <w:r w:rsidR="00044595">
        <w:rPr>
          <w:rFonts w:eastAsia="Times New Roman"/>
        </w:rPr>
        <w:t xml:space="preserve"> </w:t>
      </w:r>
      <w:r w:rsidRPr="002D757E">
        <w:rPr>
          <w:rFonts w:eastAsia="Times New Roman"/>
        </w:rPr>
        <w:t>w wydaniu Świadectwa Przejęcia.</w:t>
      </w:r>
      <w:r w:rsidR="0040745C">
        <w:rPr>
          <w:rFonts w:eastAsia="Times New Roman"/>
        </w:rPr>
        <w:t xml:space="preserve"> </w:t>
      </w:r>
      <w:r w:rsidR="0040745C" w:rsidRPr="0040745C">
        <w:rPr>
          <w:rFonts w:eastAsia="Times New Roman"/>
        </w:rPr>
        <w:t>W dniu, w którym zgłoszone kamienie milowe będą odbierane, Wykonawca wystawi również Świadectwo Przejęcia</w:t>
      </w:r>
      <w:r w:rsidR="0040745C">
        <w:rPr>
          <w:rFonts w:eastAsia="Times New Roman"/>
        </w:rPr>
        <w:t>.</w:t>
      </w:r>
    </w:p>
    <w:p w14:paraId="4348D7BC" w14:textId="6A31E03E" w:rsidR="00657D7E" w:rsidRDefault="003C7B14" w:rsidP="007B674E">
      <w:pPr>
        <w:pStyle w:val="Nagwek2"/>
        <w:ind w:right="0"/>
        <w:rPr>
          <w:noProof/>
        </w:rPr>
      </w:pPr>
      <w:r>
        <w:rPr>
          <w:rFonts w:eastAsia="Times New Roman"/>
        </w:rPr>
        <w:t>Inspektor Nadzoru Inwestorskiego</w:t>
      </w:r>
      <w:r w:rsidR="00657D7E">
        <w:rPr>
          <w:rFonts w:eastAsia="Times New Roman"/>
        </w:rPr>
        <w:t xml:space="preserve"> w </w:t>
      </w:r>
      <w:r w:rsidR="0040745C">
        <w:rPr>
          <w:rFonts w:eastAsia="Times New Roman"/>
        </w:rPr>
        <w:t>c</w:t>
      </w:r>
      <w:r w:rsidR="00657D7E">
        <w:rPr>
          <w:rFonts w:eastAsia="Times New Roman"/>
        </w:rPr>
        <w:t>iągu pięc</w:t>
      </w:r>
      <w:r w:rsidR="00657D7E">
        <w:t>i</w:t>
      </w:r>
      <w:r w:rsidR="00657D7E">
        <w:rPr>
          <w:rFonts w:eastAsia="Times New Roman"/>
        </w:rPr>
        <w:t>u (</w:t>
      </w:r>
      <w:r w:rsidR="00657D7E">
        <w:t>5</w:t>
      </w:r>
      <w:r w:rsidR="00657D7E">
        <w:rPr>
          <w:rFonts w:eastAsia="Times New Roman"/>
        </w:rPr>
        <w:t xml:space="preserve">) </w:t>
      </w:r>
      <w:r w:rsidR="0040745C">
        <w:rPr>
          <w:rFonts w:eastAsia="Times New Roman"/>
        </w:rPr>
        <w:t>d</w:t>
      </w:r>
      <w:r w:rsidR="00657D7E">
        <w:rPr>
          <w:rFonts w:eastAsia="Times New Roman"/>
        </w:rPr>
        <w:t xml:space="preserve">ni </w:t>
      </w:r>
      <w:r w:rsidR="0040745C">
        <w:rPr>
          <w:rFonts w:eastAsia="Times New Roman"/>
        </w:rPr>
        <w:t>r</w:t>
      </w:r>
      <w:r w:rsidR="00657D7E">
        <w:rPr>
          <w:rFonts w:eastAsia="Times New Roman"/>
        </w:rPr>
        <w:t xml:space="preserve">oboczych </w:t>
      </w:r>
      <w:r w:rsidR="00657D7E">
        <w:t>o</w:t>
      </w:r>
      <w:r w:rsidR="00657D7E">
        <w:rPr>
          <w:rFonts w:eastAsia="Times New Roman"/>
        </w:rPr>
        <w:t xml:space="preserve">d otrzymania Świadectwa </w:t>
      </w:r>
      <w:r w:rsidR="00657D7E">
        <w:t>Przejęcia</w:t>
      </w:r>
      <w:r w:rsidR="00657D7E">
        <w:rPr>
          <w:noProof/>
        </w:rPr>
        <w:t xml:space="preserve"> :</w:t>
      </w:r>
    </w:p>
    <w:p w14:paraId="5C891F09" w14:textId="155BDE72" w:rsidR="00657D7E" w:rsidRDefault="00A82FDB" w:rsidP="007B674E">
      <w:pPr>
        <w:pStyle w:val="Nagwek4"/>
      </w:pPr>
      <w:r w:rsidRPr="008C1073">
        <w:rPr>
          <w:rFonts w:eastAsia="Times New Roman"/>
        </w:rPr>
        <w:t>akceptuje</w:t>
      </w:r>
      <w:r w:rsidR="00657D7E">
        <w:rPr>
          <w:rFonts w:eastAsia="Times New Roman"/>
        </w:rPr>
        <w:t xml:space="preserve"> świadectwo prz</w:t>
      </w:r>
      <w:r w:rsidR="00657D7E">
        <w:t>eję</w:t>
      </w:r>
      <w:r w:rsidR="00657D7E">
        <w:rPr>
          <w:rFonts w:eastAsia="Times New Roman"/>
        </w:rPr>
        <w:t>cia; lub</w:t>
      </w:r>
    </w:p>
    <w:p w14:paraId="4E8D7789" w14:textId="50502EBC" w:rsidR="004B77BE" w:rsidRPr="004B77BE" w:rsidRDefault="00657D7E" w:rsidP="007B674E">
      <w:pPr>
        <w:pStyle w:val="Nagwek4"/>
        <w:jc w:val="both"/>
      </w:pPr>
      <w:r>
        <w:rPr>
          <w:rFonts w:eastAsia="Times New Roman"/>
        </w:rPr>
        <w:t xml:space="preserve">odrzuci </w:t>
      </w:r>
      <w:r>
        <w:t>Świadectwo</w:t>
      </w:r>
      <w:r>
        <w:rPr>
          <w:rFonts w:eastAsia="Times New Roman"/>
        </w:rPr>
        <w:t xml:space="preserve"> </w:t>
      </w:r>
      <w:r>
        <w:rPr>
          <w:noProof/>
        </w:rPr>
        <w:t>Przejęcia podając</w:t>
      </w:r>
      <w:r>
        <w:rPr>
          <w:rFonts w:eastAsia="Times New Roman"/>
        </w:rPr>
        <w:t xml:space="preserve"> przyczyny, w tym list</w:t>
      </w:r>
      <w:r>
        <w:t>ę</w:t>
      </w:r>
      <w:r>
        <w:rPr>
          <w:rFonts w:eastAsia="Times New Roman"/>
        </w:rPr>
        <w:t xml:space="preserve"> odstępstw dotyczących danego </w:t>
      </w:r>
      <w:r w:rsidR="008C1073">
        <w:rPr>
          <w:rFonts w:eastAsia="Times New Roman"/>
        </w:rPr>
        <w:t>kamienia milowego</w:t>
      </w:r>
      <w:r>
        <w:rPr>
          <w:rFonts w:eastAsia="Times New Roman"/>
        </w:rPr>
        <w:t xml:space="preserve"> (innych niż wszelkie drobne </w:t>
      </w:r>
      <w:r>
        <w:t>odstępstwa</w:t>
      </w:r>
      <w:r>
        <w:rPr>
          <w:rFonts w:eastAsia="Times New Roman"/>
        </w:rPr>
        <w:t xml:space="preserve"> lub pozycje listy do odhaczenia, które nie przeszk</w:t>
      </w:r>
      <w:r>
        <w:t xml:space="preserve">adzają w </w:t>
      </w:r>
      <w:r>
        <w:rPr>
          <w:rFonts w:eastAsia="Times New Roman"/>
        </w:rPr>
        <w:t xml:space="preserve"> nor</w:t>
      </w:r>
      <w:r>
        <w:t>m</w:t>
      </w:r>
      <w:r>
        <w:rPr>
          <w:rFonts w:eastAsia="Times New Roman"/>
        </w:rPr>
        <w:t>alnym użytk</w:t>
      </w:r>
      <w:r>
        <w:t>owa</w:t>
      </w:r>
      <w:r>
        <w:rPr>
          <w:rFonts w:eastAsia="Times New Roman"/>
        </w:rPr>
        <w:t>niu lub eksp</w:t>
      </w:r>
      <w:r>
        <w:t>loatac</w:t>
      </w:r>
      <w:r>
        <w:rPr>
          <w:rFonts w:eastAsia="Times New Roman"/>
        </w:rPr>
        <w:t>ji i które</w:t>
      </w:r>
      <w:r>
        <w:t xml:space="preserve"> mogą być</w:t>
      </w:r>
      <w:r>
        <w:rPr>
          <w:rFonts w:eastAsia="Times New Roman"/>
        </w:rPr>
        <w:t xml:space="preserve"> usunięte popr</w:t>
      </w:r>
      <w:r>
        <w:t>zez</w:t>
      </w:r>
      <w:r>
        <w:rPr>
          <w:rFonts w:eastAsia="Times New Roman"/>
        </w:rPr>
        <w:t xml:space="preserve"> drobne regulacje lub </w:t>
      </w:r>
      <w:r>
        <w:t>uzupełnienia</w:t>
      </w:r>
      <w:r>
        <w:rPr>
          <w:rFonts w:eastAsia="Times New Roman"/>
        </w:rPr>
        <w:t>) i określając wszelkie prace naprawcze wymaga</w:t>
      </w:r>
      <w:r>
        <w:t>ne</w:t>
      </w:r>
      <w:r>
        <w:rPr>
          <w:rFonts w:eastAsia="Times New Roman"/>
        </w:rPr>
        <w:t xml:space="preserve"> do umożliwienia Spółce przyj</w:t>
      </w:r>
      <w:r>
        <w:t>ęcia</w:t>
      </w:r>
      <w:r>
        <w:rPr>
          <w:rFonts w:eastAsia="Times New Roman"/>
        </w:rPr>
        <w:t xml:space="preserve"> danego </w:t>
      </w:r>
      <w:r w:rsidR="008C1073">
        <w:rPr>
          <w:rFonts w:eastAsia="Times New Roman"/>
        </w:rPr>
        <w:t>kamienia milowego</w:t>
      </w:r>
      <w:r>
        <w:rPr>
          <w:rFonts w:eastAsia="Times New Roman"/>
        </w:rPr>
        <w:t>.</w:t>
      </w:r>
    </w:p>
    <w:p w14:paraId="6E76ED74" w14:textId="0EFEE5FE" w:rsidR="00657D7E" w:rsidRDefault="003C7B14" w:rsidP="007B674E">
      <w:pPr>
        <w:pStyle w:val="Nagwek2"/>
        <w:ind w:right="0"/>
        <w:jc w:val="both"/>
      </w:pPr>
      <w:r>
        <w:rPr>
          <w:rFonts w:eastAsia="Times New Roman"/>
        </w:rPr>
        <w:t>Inspektor Nadzoru Inwestorskiego</w:t>
      </w:r>
      <w:r w:rsidR="00657D7E">
        <w:rPr>
          <w:rFonts w:eastAsia="Times New Roman"/>
        </w:rPr>
        <w:t>, w ciągu pi</w:t>
      </w:r>
      <w:r w:rsidR="00657D7E">
        <w:t>ę</w:t>
      </w:r>
      <w:r w:rsidR="00657D7E">
        <w:rPr>
          <w:rFonts w:eastAsia="Times New Roman"/>
        </w:rPr>
        <w:t xml:space="preserve">ciu </w:t>
      </w:r>
      <w:r w:rsidR="00657D7E">
        <w:t>(</w:t>
      </w:r>
      <w:r w:rsidR="00657D7E">
        <w:rPr>
          <w:rFonts w:eastAsia="Times New Roman"/>
        </w:rPr>
        <w:t xml:space="preserve">5) </w:t>
      </w:r>
      <w:r w:rsidR="0040745C">
        <w:rPr>
          <w:rFonts w:eastAsia="Times New Roman"/>
        </w:rPr>
        <w:t>d</w:t>
      </w:r>
      <w:r w:rsidR="00657D7E">
        <w:rPr>
          <w:rFonts w:eastAsia="Times New Roman"/>
        </w:rPr>
        <w:t xml:space="preserve">ni </w:t>
      </w:r>
      <w:r w:rsidR="0040745C">
        <w:rPr>
          <w:rFonts w:eastAsia="Times New Roman"/>
        </w:rPr>
        <w:t>r</w:t>
      </w:r>
      <w:r w:rsidR="00657D7E">
        <w:rPr>
          <w:rFonts w:eastAsia="Times New Roman"/>
        </w:rPr>
        <w:t xml:space="preserve">oboczych od otrzymania Ostatecznego </w:t>
      </w:r>
      <w:r w:rsidR="00657D7E">
        <w:t>Ś</w:t>
      </w:r>
      <w:r w:rsidR="00657D7E">
        <w:rPr>
          <w:rFonts w:eastAsia="Times New Roman"/>
        </w:rPr>
        <w:t>wiadectwa Przejęcia</w:t>
      </w:r>
      <w:r w:rsidR="00B431D4">
        <w:rPr>
          <w:rFonts w:eastAsia="Times New Roman"/>
        </w:rPr>
        <w:t>:</w:t>
      </w:r>
    </w:p>
    <w:p w14:paraId="63805F2B" w14:textId="2FADFF23" w:rsidR="00657D7E" w:rsidRDefault="00F02E94" w:rsidP="007B674E">
      <w:pPr>
        <w:pStyle w:val="Nagwek4"/>
      </w:pPr>
      <w:r>
        <w:rPr>
          <w:rFonts w:eastAsia="Times New Roman"/>
        </w:rPr>
        <w:t>akceptuje</w:t>
      </w:r>
      <w:r w:rsidR="00657D7E">
        <w:rPr>
          <w:rFonts w:eastAsia="Times New Roman"/>
        </w:rPr>
        <w:t xml:space="preserve"> Ostateczne Świadectwo Przejęcia; lub</w:t>
      </w:r>
    </w:p>
    <w:p w14:paraId="4ECFE157" w14:textId="4D42A2E8" w:rsidR="00657D7E" w:rsidRDefault="00657D7E" w:rsidP="007B674E">
      <w:pPr>
        <w:pStyle w:val="Nagwek4"/>
      </w:pPr>
      <w:r>
        <w:rPr>
          <w:rFonts w:eastAsia="Times New Roman"/>
        </w:rPr>
        <w:t>odrzuci Ostateczne Świadectwo Przejęcia, podając jego uzasadnienie</w:t>
      </w:r>
      <w:r w:rsidR="004B77BE">
        <w:rPr>
          <w:rFonts w:eastAsia="Times New Roman"/>
        </w:rPr>
        <w:t>.</w:t>
      </w:r>
    </w:p>
    <w:p w14:paraId="32B23BF1" w14:textId="4AF840EC" w:rsidR="004243C5" w:rsidRDefault="00657D7E" w:rsidP="007B674E">
      <w:pPr>
        <w:pStyle w:val="Nagwek2"/>
        <w:ind w:right="0"/>
        <w:jc w:val="both"/>
        <w:rPr>
          <w:rFonts w:eastAsia="Times New Roman"/>
        </w:rPr>
      </w:pPr>
      <w:r>
        <w:rPr>
          <w:rFonts w:eastAsia="Times New Roman"/>
        </w:rPr>
        <w:t xml:space="preserve">Jeżeli </w:t>
      </w:r>
      <w:r w:rsidR="003C7B14">
        <w:rPr>
          <w:rFonts w:eastAsia="Times New Roman"/>
        </w:rPr>
        <w:t>Inspektor Nadzoru Inwestorskiego</w:t>
      </w:r>
      <w:r>
        <w:rPr>
          <w:rFonts w:eastAsia="Times New Roman"/>
        </w:rPr>
        <w:t xml:space="preserve"> nie </w:t>
      </w:r>
      <w:r w:rsidR="0040745C">
        <w:rPr>
          <w:rFonts w:eastAsia="Times New Roman"/>
        </w:rPr>
        <w:t>zaakceptuje</w:t>
      </w:r>
      <w:r>
        <w:rPr>
          <w:rFonts w:eastAsia="Times New Roman"/>
        </w:rPr>
        <w:t xml:space="preserve"> lub nie odrzuci Ostatecznego Świadectwa</w:t>
      </w:r>
      <w:r w:rsidR="00E0427A">
        <w:rPr>
          <w:rFonts w:eastAsia="Times New Roman"/>
        </w:rPr>
        <w:t xml:space="preserve"> </w:t>
      </w:r>
      <w:r>
        <w:rPr>
          <w:noProof/>
        </w:rPr>
        <w:drawing>
          <wp:inline distT="0" distB="0" distL="0" distR="0" wp14:anchorId="77DD4651" wp14:editId="7EDF7EE4">
            <wp:extent cx="6097" cy="12192"/>
            <wp:effectExtent l="0" t="0" r="0" b="0"/>
            <wp:docPr id="66069" name="Picture 66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69" name="Picture 6606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Przejęcia w terminie określonym w </w:t>
      </w:r>
      <w:r w:rsidR="0040745C">
        <w:rPr>
          <w:rFonts w:eastAsia="Times New Roman"/>
        </w:rPr>
        <w:t>p</w:t>
      </w:r>
      <w:r>
        <w:rPr>
          <w:rFonts w:eastAsia="Times New Roman"/>
        </w:rPr>
        <w:t xml:space="preserve">unkcie </w:t>
      </w:r>
      <w:r w:rsidR="00D05CC8">
        <w:rPr>
          <w:rFonts w:eastAsia="Times New Roman"/>
        </w:rPr>
        <w:t>powyżej</w:t>
      </w:r>
      <w:r>
        <w:rPr>
          <w:rFonts w:eastAsia="Times New Roman"/>
        </w:rPr>
        <w:t xml:space="preserve"> to uznaje się, że Ostateczne </w:t>
      </w:r>
      <w:r>
        <w:t>Ś</w:t>
      </w:r>
      <w:r>
        <w:rPr>
          <w:rFonts w:eastAsia="Times New Roman"/>
        </w:rPr>
        <w:t>wia</w:t>
      </w:r>
      <w:r>
        <w:t>d</w:t>
      </w:r>
      <w:r>
        <w:rPr>
          <w:rFonts w:eastAsia="Times New Roman"/>
        </w:rPr>
        <w:t>e</w:t>
      </w:r>
      <w:r>
        <w:t>ct</w:t>
      </w:r>
      <w:r>
        <w:rPr>
          <w:rFonts w:eastAsia="Times New Roman"/>
        </w:rPr>
        <w:t>wo</w:t>
      </w:r>
      <w:r w:rsidR="004B77BE">
        <w:t xml:space="preserve"> </w:t>
      </w:r>
      <w:r w:rsidRPr="004B77BE">
        <w:rPr>
          <w:rFonts w:eastAsia="Times New Roman"/>
        </w:rPr>
        <w:t xml:space="preserve">Przejęcia </w:t>
      </w:r>
      <w:r>
        <w:t>zostało</w:t>
      </w:r>
      <w:r w:rsidRPr="004B77BE">
        <w:rPr>
          <w:rFonts w:eastAsia="Times New Roman"/>
        </w:rPr>
        <w:t xml:space="preserve"> wys</w:t>
      </w:r>
      <w:r>
        <w:t>tawione</w:t>
      </w:r>
      <w:r w:rsidRPr="004B77BE">
        <w:rPr>
          <w:rFonts w:eastAsia="Times New Roman"/>
        </w:rPr>
        <w:t xml:space="preserve"> i przyjęte w dniu wskazanym w Ostatecznym </w:t>
      </w:r>
      <w:r>
        <w:t>Ś</w:t>
      </w:r>
      <w:r w:rsidRPr="004B77BE">
        <w:rPr>
          <w:rFonts w:eastAsia="Times New Roman"/>
        </w:rPr>
        <w:t>wiade</w:t>
      </w:r>
      <w:r>
        <w:t>c</w:t>
      </w:r>
      <w:r w:rsidRPr="004B77BE">
        <w:rPr>
          <w:rFonts w:eastAsia="Times New Roman"/>
        </w:rPr>
        <w:t>twie Przejęcia,</w:t>
      </w:r>
    </w:p>
    <w:p w14:paraId="13992475" w14:textId="37122057" w:rsidR="00B431D4" w:rsidRPr="00B431D4" w:rsidRDefault="00B431D4" w:rsidP="00432D65">
      <w:pPr>
        <w:pStyle w:val="Nagwek2"/>
      </w:pPr>
      <w:r>
        <w:t xml:space="preserve"> </w:t>
      </w:r>
      <w:r w:rsidR="003C7B14">
        <w:t>Inspektor Nadzoru Inwestorskiego</w:t>
      </w:r>
      <w:r>
        <w:t xml:space="preserve"> wystawi </w:t>
      </w:r>
      <w:r w:rsidR="00D45EAF">
        <w:t>dokument potwierdzający odbiór danego kamienia milowego</w:t>
      </w:r>
      <w:r>
        <w:t>.</w:t>
      </w:r>
    </w:p>
    <w:p w14:paraId="18F355A8" w14:textId="1FFB80CF" w:rsidR="00CF0D90" w:rsidRDefault="00CF0D90" w:rsidP="007B674E">
      <w:pPr>
        <w:pStyle w:val="Nagwek5"/>
        <w:ind w:right="0"/>
      </w:pPr>
      <w:r>
        <w:tab/>
      </w:r>
      <w:r w:rsidR="009922D7">
        <w:t xml:space="preserve"> </w:t>
      </w:r>
      <w:bookmarkStart w:id="9" w:name="_Toc145484747"/>
      <w:bookmarkStart w:id="10" w:name="_Toc147906251"/>
      <w:r w:rsidRPr="009922D7">
        <w:rPr>
          <w:rStyle w:val="Nagwek6Znak"/>
        </w:rPr>
        <w:t xml:space="preserve">Wyłączenia i ograniczenia obowiązków </w:t>
      </w:r>
      <w:r w:rsidR="00E0427A">
        <w:rPr>
          <w:rStyle w:val="Nagwek6Znak"/>
        </w:rPr>
        <w:t>Inspektora Nadzoru Inwestorskiego</w:t>
      </w:r>
      <w:r>
        <w:t>:</w:t>
      </w:r>
      <w:bookmarkEnd w:id="9"/>
      <w:bookmarkEnd w:id="10"/>
    </w:p>
    <w:p w14:paraId="6854C028" w14:textId="03380AE9" w:rsidR="00CF0D90" w:rsidRDefault="003C7B14" w:rsidP="007B674E">
      <w:pPr>
        <w:pStyle w:val="Nagwek2"/>
        <w:numPr>
          <w:ilvl w:val="0"/>
          <w:numId w:val="30"/>
        </w:numPr>
        <w:ind w:right="0"/>
        <w:jc w:val="both"/>
      </w:pPr>
      <w:r>
        <w:t>Inspektor Nadzoru Inwestorskiego</w:t>
      </w:r>
      <w:r w:rsidR="00CF0D90">
        <w:t xml:space="preserve"> nie będzie miał uprawnień do zawierania w imieniu Zamawiającego jakichkolwiek umów z Wykonawcą BOP, Dostawcą, ich Podwykonawcami lub osobami trzecimi.</w:t>
      </w:r>
    </w:p>
    <w:p w14:paraId="165CB931" w14:textId="6878DF57" w:rsidR="00CF0D90" w:rsidRDefault="003C7B14" w:rsidP="007B674E">
      <w:pPr>
        <w:pStyle w:val="Nagwek2"/>
        <w:ind w:right="0"/>
        <w:jc w:val="both"/>
      </w:pPr>
      <w:r>
        <w:t>Inspektor Nadzoru Inwestorskiego</w:t>
      </w:r>
      <w:r w:rsidR="00CF0D90">
        <w:t xml:space="preserve"> nie będzie miał uprawnień do zrzeczenia się jakichkolwiek praw lub roszczeń w imieniu Zamawiającego.</w:t>
      </w:r>
    </w:p>
    <w:p w14:paraId="22C7430C" w14:textId="77777777" w:rsidR="00BF0DD2" w:rsidRDefault="00BF0DD2" w:rsidP="00BF0DD2">
      <w:pPr>
        <w:pStyle w:val="Nagwek1"/>
        <w:ind w:right="0"/>
      </w:pPr>
      <w:bookmarkStart w:id="11" w:name="_Toc147906252"/>
      <w:r>
        <w:lastRenderedPageBreak/>
        <w:t>Wizyty na miejscu realizacji projektu i udział w Radach Budowy.</w:t>
      </w:r>
      <w:bookmarkEnd w:id="11"/>
    </w:p>
    <w:p w14:paraId="5163F495" w14:textId="001CFC54" w:rsidR="00BF0DD2" w:rsidRDefault="003C7B14" w:rsidP="00BF0DD2">
      <w:pPr>
        <w:jc w:val="both"/>
      </w:pPr>
      <w:r>
        <w:t>Inspektor Nadzoru Inwestorskiego</w:t>
      </w:r>
      <w:r w:rsidR="00BF0DD2">
        <w:t xml:space="preserve"> w ramach sprawowania kontroli nad postępem prac z ramienia Spółki, będzie przeprowadzał wizytacje na miejscu realizacji inwestycji. Sugerowany zakres inspekcji:</w:t>
      </w:r>
    </w:p>
    <w:p w14:paraId="02AACE13" w14:textId="7AD2BBF6" w:rsidR="00BF0DD2" w:rsidRDefault="00BF0DD2" w:rsidP="00432D65">
      <w:pPr>
        <w:pStyle w:val="Nagwek2"/>
        <w:numPr>
          <w:ilvl w:val="0"/>
          <w:numId w:val="41"/>
        </w:numPr>
      </w:pPr>
      <w:r>
        <w:t>będzie brał udział w każdej Radzie Budowy w formie stacjonarnej</w:t>
      </w:r>
      <w:r w:rsidR="0040745C">
        <w:t xml:space="preserve"> lub zdalnej (w początkowej fazie realizacji inwestycji przez okres kilku pierwszych miesięcy Zamawiający dopuszcza</w:t>
      </w:r>
      <w:r w:rsidR="00C3569F">
        <w:t xml:space="preserve"> </w:t>
      </w:r>
      <w:r w:rsidR="0040745C">
        <w:t xml:space="preserve">uczestniczenie </w:t>
      </w:r>
      <w:r w:rsidR="00C3569F">
        <w:t xml:space="preserve">naprzemiennie </w:t>
      </w:r>
      <w:r w:rsidR="0040745C">
        <w:t>w Radach Budowy</w:t>
      </w:r>
      <w:r w:rsidR="00C3569F">
        <w:t>, tzn.</w:t>
      </w:r>
      <w:r w:rsidR="0040745C">
        <w:t xml:space="preserve"> jeden tydzień stacjonarnie </w:t>
      </w:r>
      <w:r w:rsidR="00C3569F">
        <w:t>a</w:t>
      </w:r>
      <w:r w:rsidR="0040745C">
        <w:t xml:space="preserve"> następny zdalni</w:t>
      </w:r>
      <w:r w:rsidR="00C3569F">
        <w:t>e</w:t>
      </w:r>
      <w:r w:rsidR="0040745C">
        <w:t>)</w:t>
      </w:r>
      <w:r>
        <w:t xml:space="preserve">. </w:t>
      </w:r>
    </w:p>
    <w:p w14:paraId="6DB06F7D" w14:textId="59A42630" w:rsidR="00BF0DD2" w:rsidRDefault="00BF0DD2" w:rsidP="00BF0DD2">
      <w:pPr>
        <w:pStyle w:val="Nagwek2"/>
      </w:pPr>
      <w:r>
        <w:t xml:space="preserve"> będzie przeprowadzał inspekcje na terenie realizacji inwestycji, z których będzie sporządzał notatki wymienione w punkcie </w:t>
      </w:r>
      <w:r w:rsidR="002353D2">
        <w:t>3</w:t>
      </w:r>
      <w:r>
        <w:t>.</w:t>
      </w:r>
      <w:r w:rsidR="002353D2">
        <w:t>4</w:t>
      </w:r>
      <w:r>
        <w:t>).</w:t>
      </w:r>
    </w:p>
    <w:p w14:paraId="5B74E1E7" w14:textId="4C087066" w:rsidR="00BF0DD2" w:rsidRPr="0078409D" w:rsidRDefault="00C3569F" w:rsidP="00252E6D">
      <w:pPr>
        <w:pStyle w:val="Nagwek2"/>
        <w:jc w:val="both"/>
      </w:pPr>
      <w:r>
        <w:t xml:space="preserve">będzie brał </w:t>
      </w:r>
      <w:r w:rsidR="00BF0DD2" w:rsidRPr="0078409D">
        <w:t>udział w fabrycznych testach urządzeń (do decyzji ENEA, które urządzenia mają podlegać weryfikacji na etapie produkcji – uwaga: zakłady produkcyjne są oddalone od budowy, niektóre znajdują się poza granicami Polski, Konsultant powinien uwzględnić koszt podróży służbowych),</w:t>
      </w:r>
    </w:p>
    <w:p w14:paraId="2E0B3B47" w14:textId="587838E0" w:rsidR="00BF0DD2" w:rsidRDefault="00BF0DD2" w:rsidP="00BF0DD2">
      <w:pPr>
        <w:pStyle w:val="Nagwek2"/>
      </w:pPr>
      <w:r>
        <w:t xml:space="preserve">Sugerowane dodatkowe wizyty, nie zaliczające się do inspekcji przeprowadzanych </w:t>
      </w:r>
      <w:r w:rsidR="003F298E">
        <w:t xml:space="preserve">na </w:t>
      </w:r>
      <w:r>
        <w:t>co</w:t>
      </w:r>
      <w:r w:rsidR="003F298E">
        <w:t>tygodniowej Radzie Budowy</w:t>
      </w:r>
      <w:r>
        <w:t xml:space="preserve">  :</w:t>
      </w:r>
    </w:p>
    <w:p w14:paraId="7FEDDCE5" w14:textId="0C6B527D" w:rsidR="00BF0DD2" w:rsidRDefault="00BF0DD2" w:rsidP="00BF0DD2">
      <w:pPr>
        <w:pStyle w:val="Nagwek3"/>
      </w:pPr>
      <w:r>
        <w:t xml:space="preserve">Inspekcja prac lub udział w odbiorach prac realizowanych przez </w:t>
      </w:r>
      <w:proofErr w:type="spellStart"/>
      <w:r>
        <w:t>CBoPCivil</w:t>
      </w:r>
      <w:proofErr w:type="spellEnd"/>
      <w:r>
        <w:t xml:space="preserve"> </w:t>
      </w:r>
      <w:proofErr w:type="spellStart"/>
      <w:r>
        <w:t>Balance</w:t>
      </w:r>
      <w:proofErr w:type="spellEnd"/>
      <w:r>
        <w:t xml:space="preserve"> of Plant (wizyty na budowie oraz opracowanie raportu z każdej z wizyt):</w:t>
      </w:r>
    </w:p>
    <w:p w14:paraId="63402FAE" w14:textId="33A3578E" w:rsidR="00BF0DD2" w:rsidRDefault="00BF0DD2" w:rsidP="00BF0DD2">
      <w:pPr>
        <w:pStyle w:val="Nagwek4"/>
      </w:pPr>
      <w:r>
        <w:t>wizyt</w:t>
      </w:r>
      <w:r w:rsidR="00B20A23">
        <w:t>y</w:t>
      </w:r>
      <w:r>
        <w:t xml:space="preserve"> podczas realizacji prac palowych</w:t>
      </w:r>
      <w:r w:rsidR="00B20A23">
        <w:t xml:space="preserve"> przy każdym fundamencie</w:t>
      </w:r>
      <w:r>
        <w:t>,</w:t>
      </w:r>
      <w:r w:rsidR="00B20A23">
        <w:t xml:space="preserve"> łącznie 6</w:t>
      </w:r>
      <w:r w:rsidR="00C3569F">
        <w:t xml:space="preserve"> wizyt</w:t>
      </w:r>
      <w:r w:rsidR="00B20A23">
        <w:t>,</w:t>
      </w:r>
    </w:p>
    <w:p w14:paraId="30721508" w14:textId="25096517" w:rsidR="00BF0DD2" w:rsidRDefault="00B20A23" w:rsidP="00BF0DD2">
      <w:pPr>
        <w:pStyle w:val="Nagwek4"/>
      </w:pPr>
      <w:r>
        <w:t>minimum 2</w:t>
      </w:r>
      <w:r w:rsidR="00BF0DD2">
        <w:t xml:space="preserve"> wizyt</w:t>
      </w:r>
      <w:r>
        <w:t>y</w:t>
      </w:r>
      <w:r w:rsidR="00BF0DD2">
        <w:t xml:space="preserve"> podczas realizacji robót drogowych, </w:t>
      </w:r>
    </w:p>
    <w:p w14:paraId="239DA02F" w14:textId="67267E84" w:rsidR="00BF0DD2" w:rsidRDefault="00BF0DD2" w:rsidP="00BF0DD2">
      <w:pPr>
        <w:pStyle w:val="Nagwek4"/>
      </w:pPr>
      <w:r>
        <w:t>wizyt</w:t>
      </w:r>
      <w:r w:rsidR="00B20A23">
        <w:t>y</w:t>
      </w:r>
      <w:r>
        <w:t xml:space="preserve"> podczas wykonywania</w:t>
      </w:r>
      <w:r w:rsidR="00B20A23">
        <w:t xml:space="preserve"> każdego</w:t>
      </w:r>
      <w:r>
        <w:t xml:space="preserve"> fundament</w:t>
      </w:r>
      <w:r w:rsidR="00B20A23">
        <w:t>u</w:t>
      </w:r>
      <w:r>
        <w:t xml:space="preserve"> (montaż zbrojenia lub betonowanie),</w:t>
      </w:r>
      <w:r w:rsidR="00B20A23">
        <w:t xml:space="preserve"> łącznie 6.</w:t>
      </w:r>
    </w:p>
    <w:p w14:paraId="71170177" w14:textId="47CFA440" w:rsidR="00BF0DD2" w:rsidRDefault="00BF0DD2" w:rsidP="00252E6D">
      <w:pPr>
        <w:pStyle w:val="Nagwek3"/>
        <w:jc w:val="both"/>
      </w:pPr>
      <w:r>
        <w:t xml:space="preserve">Inspekcja prac lub udział w odbiorach prac realizowanych przez </w:t>
      </w:r>
      <w:proofErr w:type="spellStart"/>
      <w:r>
        <w:t>EBoP</w:t>
      </w:r>
      <w:proofErr w:type="spellEnd"/>
      <w:r>
        <w:t xml:space="preserve"> -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Balance</w:t>
      </w:r>
      <w:proofErr w:type="spellEnd"/>
      <w:r>
        <w:t xml:space="preserve"> of Plant (wizyty na budowie oraz opracowanie raportu z każdej z wizyt):</w:t>
      </w:r>
    </w:p>
    <w:p w14:paraId="1AA01CA2" w14:textId="2B91A108" w:rsidR="00BF0DD2" w:rsidRDefault="00B20A23" w:rsidP="00BF0DD2">
      <w:pPr>
        <w:pStyle w:val="Nagwek4"/>
      </w:pPr>
      <w:r>
        <w:t>minimum 3 wizyty</w:t>
      </w:r>
      <w:r w:rsidR="00BF0DD2">
        <w:t xml:space="preserve"> podczas prac związanych z układaniem kabla SN, </w:t>
      </w:r>
    </w:p>
    <w:p w14:paraId="0B7723A2" w14:textId="20CF3590" w:rsidR="00BF0DD2" w:rsidRDefault="0078409D" w:rsidP="00252E6D">
      <w:pPr>
        <w:pStyle w:val="Nagwek4"/>
        <w:jc w:val="both"/>
      </w:pPr>
      <w:r>
        <w:t xml:space="preserve">minimum </w:t>
      </w:r>
      <w:r w:rsidR="00B20A23">
        <w:t>5</w:t>
      </w:r>
      <w:r w:rsidR="00BF0DD2">
        <w:t xml:space="preserve"> wizyt (roboty budowlane  + roboty instalacyjne lub rozruchowe) podczas realizacji stacji GPO,</w:t>
      </w:r>
    </w:p>
    <w:p w14:paraId="749EBAD7" w14:textId="53271D5C" w:rsidR="00BF0DD2" w:rsidRDefault="00BF0DD2" w:rsidP="00252E6D">
      <w:pPr>
        <w:pStyle w:val="Nagwek3"/>
        <w:jc w:val="both"/>
      </w:pPr>
      <w:r>
        <w:t> Inspekcja prac lub udział w odbiorach prac realizowanych przez Dostawcę TW     (wizyty na budowie oraz opracowanie raportu z każdej z wizyt):</w:t>
      </w:r>
    </w:p>
    <w:p w14:paraId="0872C4C4" w14:textId="4CE5D42A" w:rsidR="00BF0DD2" w:rsidRDefault="00BF0DD2" w:rsidP="00C3569F">
      <w:pPr>
        <w:pStyle w:val="Nagwek4"/>
        <w:jc w:val="both"/>
      </w:pPr>
      <w:r>
        <w:t>wizyt</w:t>
      </w:r>
      <w:r w:rsidR="00B20A23">
        <w:t>y</w:t>
      </w:r>
      <w:r>
        <w:t xml:space="preserve"> podczas dostaw </w:t>
      </w:r>
      <w:r w:rsidR="0078409D">
        <w:t xml:space="preserve">każdego z </w:t>
      </w:r>
      <w:r>
        <w:t>głównych komponentów,</w:t>
      </w:r>
      <w:r w:rsidR="00C3569F">
        <w:t xml:space="preserve"> łącznie 6 wizyt,</w:t>
      </w:r>
    </w:p>
    <w:p w14:paraId="35F35404" w14:textId="07960001" w:rsidR="00BF0DD2" w:rsidRDefault="00B20A23" w:rsidP="00BF0DD2">
      <w:pPr>
        <w:pStyle w:val="Nagwek4"/>
      </w:pPr>
      <w:r>
        <w:t>2</w:t>
      </w:r>
      <w:r w:rsidR="00BF0DD2">
        <w:t xml:space="preserve"> wizyt</w:t>
      </w:r>
      <w:r>
        <w:t>y</w:t>
      </w:r>
      <w:r w:rsidR="00BF0DD2">
        <w:t xml:space="preserve"> podczas montażu </w:t>
      </w:r>
      <w:r>
        <w:t xml:space="preserve">każdej z </w:t>
      </w:r>
      <w:r w:rsidR="00BF0DD2">
        <w:t>turbin</w:t>
      </w:r>
      <w:r>
        <w:t>, łącznie 12 wizyt</w:t>
      </w:r>
      <w:r w:rsidR="00BF0DD2">
        <w:t>.</w:t>
      </w:r>
    </w:p>
    <w:p w14:paraId="52EAFBDD" w14:textId="77777777" w:rsidR="00BF0DD2" w:rsidRDefault="00BF0DD2" w:rsidP="00252E6D">
      <w:pPr>
        <w:pStyle w:val="Nagwek3"/>
        <w:jc w:val="both"/>
      </w:pPr>
      <w:r>
        <w:t>Udział w odbiorach końcowych inwestycji budowlanej (kilkudniowa wizyta na obiekcie) oraz opracowanie raportu końcowego.</w:t>
      </w:r>
    </w:p>
    <w:p w14:paraId="1BCD2208" w14:textId="172AD1C1" w:rsidR="00BF0DD2" w:rsidRDefault="003C7B14" w:rsidP="00252E6D">
      <w:pPr>
        <w:pStyle w:val="Nagwek2"/>
        <w:jc w:val="both"/>
      </w:pPr>
      <w:r>
        <w:t>Inspektor Nadzoru Inwestorskiego</w:t>
      </w:r>
      <w:r w:rsidR="00BF0DD2">
        <w:t xml:space="preserve"> będzie sporządzał comiesięczny harmonogram planowanych inspekcji, który przekazywany będzie Spółce w celu jego weryfikacji.</w:t>
      </w:r>
    </w:p>
    <w:p w14:paraId="30D4CE63" w14:textId="60BD8D90" w:rsidR="00E32FEA" w:rsidRPr="00C80009" w:rsidRDefault="003C7B14" w:rsidP="00252E6D">
      <w:pPr>
        <w:pStyle w:val="Nagwek2"/>
        <w:jc w:val="both"/>
      </w:pPr>
      <w:r>
        <w:lastRenderedPageBreak/>
        <w:t xml:space="preserve">Inspektor Nadzoru Inwestorskiego </w:t>
      </w:r>
      <w:r w:rsidR="00BF0DD2">
        <w:t>może zwiększyć ilość inspekcji jeżeli uzna taką potrzebę, jednakże zgłosi Spółce wprowadzenie takich zmian w harmonogramie.</w:t>
      </w:r>
    </w:p>
    <w:p w14:paraId="301D33E3" w14:textId="7C2D2180" w:rsidR="00BA1FAC" w:rsidRPr="002C3C0D" w:rsidRDefault="00BA1FAC" w:rsidP="007B674E">
      <w:pPr>
        <w:pStyle w:val="Nagwek1"/>
        <w:ind w:right="0"/>
      </w:pPr>
      <w:bookmarkStart w:id="12" w:name="_Toc147906253"/>
      <w:r w:rsidRPr="002C3C0D">
        <w:t>Raportowanie</w:t>
      </w:r>
      <w:bookmarkEnd w:id="12"/>
    </w:p>
    <w:p w14:paraId="5AE830EB" w14:textId="34FC1394" w:rsidR="00BA1FAC" w:rsidRDefault="003C7B14" w:rsidP="00252E6D">
      <w:pPr>
        <w:pStyle w:val="Nagwek2"/>
        <w:numPr>
          <w:ilvl w:val="0"/>
          <w:numId w:val="40"/>
        </w:numPr>
        <w:jc w:val="both"/>
      </w:pPr>
      <w:r>
        <w:t xml:space="preserve">Inspektor Nadzoru Inwestorskiego </w:t>
      </w:r>
      <w:r w:rsidR="00BA1FAC" w:rsidRPr="002C3C0D">
        <w:t xml:space="preserve">będzie weryfikował treść </w:t>
      </w:r>
      <w:r w:rsidR="00E21343">
        <w:t>R</w:t>
      </w:r>
      <w:r w:rsidR="00BA1FAC" w:rsidRPr="002C3C0D">
        <w:t>aportów</w:t>
      </w:r>
      <w:r w:rsidR="00E21343">
        <w:t xml:space="preserve"> Miesięcznych</w:t>
      </w:r>
      <w:r w:rsidR="00BA1FAC" w:rsidRPr="002C3C0D">
        <w:t xml:space="preserve"> otrzymywanych od Inżyniera Kontraktu </w:t>
      </w:r>
      <w:r w:rsidR="00485631">
        <w:t>w zakresie</w:t>
      </w:r>
      <w:r w:rsidR="00BA1FAC" w:rsidRPr="002C3C0D">
        <w:t xml:space="preserve"> zgodności z Ustawą Prawo Budowlane oraz umowami z wykonawcami.</w:t>
      </w:r>
      <w:r w:rsidR="00B82A9B" w:rsidRPr="002C3C0D">
        <w:t xml:space="preserve"> Po weryfikacji każdego raportu </w:t>
      </w:r>
      <w:r w:rsidR="002C5B54">
        <w:t>Inspektor Nadzoru Inwestorskiego</w:t>
      </w:r>
      <w:r w:rsidR="00B82A9B" w:rsidRPr="002C3C0D">
        <w:t xml:space="preserve"> sporządzi</w:t>
      </w:r>
      <w:r w:rsidR="002C3C0D" w:rsidRPr="002C3C0D">
        <w:t xml:space="preserve"> opinię na temat </w:t>
      </w:r>
      <w:r w:rsidR="002353D2">
        <w:t>zawartych w raporcie informacji</w:t>
      </w:r>
      <w:r w:rsidR="002C3C0D" w:rsidRPr="002C3C0D">
        <w:t>, którą przekaże Spółce</w:t>
      </w:r>
      <w:r w:rsidR="00F8121B">
        <w:t xml:space="preserve"> w przeciągu </w:t>
      </w:r>
      <w:r w:rsidR="00C3569F">
        <w:t>pięciu</w:t>
      </w:r>
      <w:r w:rsidR="002C5B54">
        <w:t xml:space="preserve"> (</w:t>
      </w:r>
      <w:r w:rsidR="00C3569F">
        <w:t>5</w:t>
      </w:r>
      <w:r w:rsidR="002C5B54">
        <w:t>)</w:t>
      </w:r>
      <w:r w:rsidR="00F8121B">
        <w:t xml:space="preserve"> dni roboczych od otrzymania Raportu Miesięcznego</w:t>
      </w:r>
      <w:r w:rsidR="002C3C0D" w:rsidRPr="002C3C0D">
        <w:t>.</w:t>
      </w:r>
    </w:p>
    <w:p w14:paraId="5E6325F0" w14:textId="467B056A" w:rsidR="00BF0DD2" w:rsidRPr="00BF0DD2" w:rsidRDefault="003C7B14" w:rsidP="00252E6D">
      <w:pPr>
        <w:pStyle w:val="Nagwek2"/>
        <w:jc w:val="both"/>
      </w:pPr>
      <w:r>
        <w:t xml:space="preserve">Inspektor Nadzoru Inwestorskiego </w:t>
      </w:r>
      <w:r w:rsidR="00BF0DD2">
        <w:t xml:space="preserve">będzie </w:t>
      </w:r>
      <w:r w:rsidR="00BB4EE7">
        <w:t>przygotowywał</w:t>
      </w:r>
      <w:r w:rsidR="00BF0DD2">
        <w:t xml:space="preserve"> </w:t>
      </w:r>
      <w:r w:rsidR="00B87DB3">
        <w:t xml:space="preserve">w przeciągu pięciu (5) dni roboczych </w:t>
      </w:r>
      <w:r w:rsidR="00BF0DD2">
        <w:t xml:space="preserve">Raporty </w:t>
      </w:r>
      <w:r w:rsidR="00BB4EE7">
        <w:t>z p</w:t>
      </w:r>
      <w:r w:rsidR="00BF0DD2">
        <w:t xml:space="preserve">ostępu </w:t>
      </w:r>
      <w:r w:rsidR="00BB4EE7">
        <w:t>p</w:t>
      </w:r>
      <w:r w:rsidR="00BF0DD2">
        <w:t xml:space="preserve">rac </w:t>
      </w:r>
      <w:r w:rsidR="00BB4EE7">
        <w:t>po</w:t>
      </w:r>
      <w:r w:rsidR="001608AA">
        <w:t xml:space="preserve"> każdej wizycie </w:t>
      </w:r>
      <w:r w:rsidR="00B87DB3">
        <w:t xml:space="preserve">na miejscu realizacji </w:t>
      </w:r>
      <w:r w:rsidR="001608AA">
        <w:t>wykazując w</w:t>
      </w:r>
      <w:r w:rsidR="003D3AF9">
        <w:t xml:space="preserve"> </w:t>
      </w:r>
      <w:r w:rsidR="001608AA">
        <w:t>przypadku uwag zalecenia</w:t>
      </w:r>
      <w:r w:rsidR="00BB4EE7">
        <w:t xml:space="preserve"> </w:t>
      </w:r>
      <w:r w:rsidR="001608AA">
        <w:t xml:space="preserve">dla Wykonawcy </w:t>
      </w:r>
      <w:r w:rsidR="003D3AF9">
        <w:t>mając na względzie</w:t>
      </w:r>
      <w:r w:rsidR="000649CF">
        <w:t xml:space="preserve"> </w:t>
      </w:r>
      <w:r w:rsidR="002353D2">
        <w:t>zgodnoś</w:t>
      </w:r>
      <w:r w:rsidR="003D3AF9">
        <w:t>ć</w:t>
      </w:r>
      <w:r w:rsidR="002353D2">
        <w:t xml:space="preserve"> przeprowadzonych prac względem Ustawy Prawo Budowlane, harmonogramu i umów z Wykonawcami</w:t>
      </w:r>
      <w:r w:rsidR="00BF0DD2">
        <w:t>.</w:t>
      </w:r>
    </w:p>
    <w:p w14:paraId="4C41219E" w14:textId="06FF49AF" w:rsidR="00B82A9B" w:rsidRPr="002C3C0D" w:rsidRDefault="00B82A9B" w:rsidP="00252E6D">
      <w:pPr>
        <w:pStyle w:val="Nagwek2"/>
        <w:jc w:val="both"/>
      </w:pPr>
      <w:r w:rsidRPr="002C3C0D">
        <w:t xml:space="preserve">Po każdej Radzie Budowy </w:t>
      </w:r>
      <w:r w:rsidR="00A1454A">
        <w:t xml:space="preserve">Inspektor Nadzoru Inwestorskiego </w:t>
      </w:r>
      <w:r w:rsidR="00F8121B">
        <w:t>w</w:t>
      </w:r>
      <w:r w:rsidRPr="002C3C0D">
        <w:t xml:space="preserve"> </w:t>
      </w:r>
      <w:r w:rsidR="00F8121B">
        <w:t>przeciągu</w:t>
      </w:r>
      <w:r w:rsidR="002C5B54">
        <w:t xml:space="preserve"> </w:t>
      </w:r>
      <w:r w:rsidR="003D3AF9">
        <w:t>dwóch</w:t>
      </w:r>
      <w:r w:rsidR="00F8121B">
        <w:t xml:space="preserve"> </w:t>
      </w:r>
      <w:r w:rsidR="002C5B54">
        <w:t>(</w:t>
      </w:r>
      <w:r w:rsidR="003D3AF9">
        <w:t>2</w:t>
      </w:r>
      <w:r w:rsidR="002C5B54">
        <w:t>)</w:t>
      </w:r>
      <w:r w:rsidR="00F8121B">
        <w:t xml:space="preserve"> dni roboczych </w:t>
      </w:r>
      <w:r w:rsidR="003D3AF9">
        <w:t>odniesie się</w:t>
      </w:r>
      <w:r w:rsidRPr="002C3C0D">
        <w:t xml:space="preserve"> </w:t>
      </w:r>
      <w:r w:rsidR="003D3AF9">
        <w:t xml:space="preserve">do </w:t>
      </w:r>
      <w:r w:rsidRPr="002C3C0D">
        <w:t>notatk</w:t>
      </w:r>
      <w:r w:rsidR="003D3AF9">
        <w:t>i</w:t>
      </w:r>
      <w:r w:rsidRPr="002C3C0D">
        <w:t xml:space="preserve"> </w:t>
      </w:r>
      <w:r w:rsidR="003D3AF9">
        <w:t>z</w:t>
      </w:r>
      <w:r w:rsidRPr="002C3C0D">
        <w:t xml:space="preserve"> przebiegu Rady.</w:t>
      </w:r>
      <w:r w:rsidR="00F8121B">
        <w:t xml:space="preserve"> </w:t>
      </w:r>
      <w:r w:rsidR="007B674E">
        <w:t xml:space="preserve"> </w:t>
      </w:r>
      <w:r w:rsidR="003D3AF9">
        <w:t>Odniesie się do</w:t>
      </w:r>
      <w:r w:rsidRPr="002C3C0D">
        <w:t xml:space="preserve"> postęp</w:t>
      </w:r>
      <w:r w:rsidR="003D3AF9">
        <w:t>u</w:t>
      </w:r>
      <w:r w:rsidRPr="002C3C0D">
        <w:t xml:space="preserve"> prac względem harmonogramu, wyszczególni</w:t>
      </w:r>
      <w:r w:rsidR="003D3AF9">
        <w:t>enia</w:t>
      </w:r>
      <w:r w:rsidRPr="002C3C0D">
        <w:t xml:space="preserve"> opóźnienia i </w:t>
      </w:r>
      <w:r w:rsidR="003D3AF9">
        <w:t>o</w:t>
      </w:r>
      <w:r w:rsidRPr="002C3C0D">
        <w:t>szacowan</w:t>
      </w:r>
      <w:r w:rsidR="003D3AF9">
        <w:t>ia</w:t>
      </w:r>
      <w:r w:rsidRPr="002C3C0D">
        <w:t xml:space="preserve"> termin</w:t>
      </w:r>
      <w:r w:rsidR="003D3AF9">
        <w:t>u</w:t>
      </w:r>
      <w:r w:rsidRPr="002C3C0D">
        <w:t xml:space="preserve"> ukończenia opóźnionych prac, lista ewentualnych zdarzeń i wypadków, lista podjętych decyzji.</w:t>
      </w:r>
    </w:p>
    <w:p w14:paraId="18FDFCF7" w14:textId="4C12609D" w:rsidR="00E52DDD" w:rsidRPr="00E52DDD" w:rsidRDefault="00E52DDD" w:rsidP="00252E6D">
      <w:pPr>
        <w:pStyle w:val="Nagwek2"/>
        <w:jc w:val="both"/>
      </w:pPr>
      <w:r>
        <w:t xml:space="preserve">W przypadku jakichkolwiek uwag co do otrzymywanych opinii i </w:t>
      </w:r>
      <w:r w:rsidR="00B87DB3">
        <w:t>raportów</w:t>
      </w:r>
      <w:r>
        <w:t xml:space="preserve">, Spółka może wymagać naniesienia poprawek od </w:t>
      </w:r>
      <w:r w:rsidR="003C7B14">
        <w:t>Inspektor</w:t>
      </w:r>
      <w:r w:rsidR="00A1454A">
        <w:t>a</w:t>
      </w:r>
      <w:r w:rsidR="003C7B14">
        <w:t xml:space="preserve"> Nadzoru Inwestorskiego</w:t>
      </w:r>
      <w:r>
        <w:t xml:space="preserve">, który będzie zobligowany do naniesienia poprawek w przeciągu </w:t>
      </w:r>
      <w:r w:rsidR="00B87DB3">
        <w:t>pięciu</w:t>
      </w:r>
      <w:r w:rsidR="002C5B54">
        <w:t xml:space="preserve"> (</w:t>
      </w:r>
      <w:r w:rsidR="00B87DB3">
        <w:t>5</w:t>
      </w:r>
      <w:r w:rsidR="002C5B54">
        <w:t>)</w:t>
      </w:r>
      <w:r>
        <w:t xml:space="preserve"> dni roboczych od otrzymania uwag.</w:t>
      </w:r>
    </w:p>
    <w:p w14:paraId="7BABAC48" w14:textId="169E9BB1" w:rsidR="00087FC2" w:rsidRDefault="00087FC2" w:rsidP="007B674E">
      <w:pPr>
        <w:pStyle w:val="Nagwek1"/>
        <w:ind w:right="0"/>
      </w:pPr>
      <w:bookmarkStart w:id="13" w:name="_Toc145483859"/>
      <w:bookmarkStart w:id="14" w:name="_Toc145483883"/>
      <w:bookmarkStart w:id="15" w:name="_Toc145484749"/>
      <w:bookmarkStart w:id="16" w:name="_Toc147906254"/>
      <w:r>
        <w:t>Obowiązki Zamawiającego w zakresie współpracy z</w:t>
      </w:r>
      <w:r w:rsidR="004F3389">
        <w:t xml:space="preserve"> </w:t>
      </w:r>
      <w:r w:rsidR="003C7B14">
        <w:t>Inspektor</w:t>
      </w:r>
      <w:r w:rsidR="00A1454A">
        <w:t>em</w:t>
      </w:r>
      <w:r w:rsidR="003C7B14">
        <w:t xml:space="preserve"> Nadzoru Inwestorskiego</w:t>
      </w:r>
      <w:r>
        <w:t>:</w:t>
      </w:r>
      <w:bookmarkEnd w:id="13"/>
      <w:bookmarkEnd w:id="14"/>
      <w:bookmarkEnd w:id="15"/>
      <w:bookmarkEnd w:id="16"/>
    </w:p>
    <w:p w14:paraId="03FD37C0" w14:textId="06D58946" w:rsidR="00087FC2" w:rsidRDefault="00087FC2" w:rsidP="007B674E">
      <w:pPr>
        <w:pStyle w:val="Nagwek2"/>
        <w:numPr>
          <w:ilvl w:val="0"/>
          <w:numId w:val="20"/>
        </w:numPr>
        <w:ind w:right="0"/>
      </w:pPr>
      <w:r>
        <w:t xml:space="preserve">Przekazanie </w:t>
      </w:r>
      <w:r w:rsidR="003C7B14">
        <w:t>Inspektor</w:t>
      </w:r>
      <w:r w:rsidR="00A1454A">
        <w:t>owi</w:t>
      </w:r>
      <w:r w:rsidR="003C7B14">
        <w:t xml:space="preserve"> Nadzoru Inwestorskiego </w:t>
      </w:r>
      <w:r>
        <w:t>kopii następującej dokumentacji:</w:t>
      </w:r>
    </w:p>
    <w:p w14:paraId="5665B6DA" w14:textId="0DBD51DD" w:rsidR="00087FC2" w:rsidRDefault="00087FC2" w:rsidP="00155E6A">
      <w:pPr>
        <w:pStyle w:val="Nagwek3"/>
        <w:numPr>
          <w:ilvl w:val="0"/>
          <w:numId w:val="42"/>
        </w:numPr>
        <w:ind w:left="1021" w:hanging="284"/>
        <w:jc w:val="both"/>
      </w:pPr>
      <w:r>
        <w:t xml:space="preserve">Będąca w dyspozycji Zamawiającego dokumentacja budowlana, w tym projekty budowlane </w:t>
      </w:r>
      <w:r>
        <w:rPr>
          <w:noProof/>
        </w:rPr>
        <w:t xml:space="preserve">i </w:t>
      </w:r>
      <w:r>
        <w:t>wykonawcze;</w:t>
      </w:r>
    </w:p>
    <w:p w14:paraId="1724B16C" w14:textId="34632F4D" w:rsidR="00087FC2" w:rsidRDefault="00087FC2" w:rsidP="007B674E">
      <w:pPr>
        <w:pStyle w:val="Nagwek3"/>
        <w:jc w:val="both"/>
      </w:pPr>
      <w:r>
        <w:t>Wszystkie wymagane decyzje i aprobaty właściwych organów i władz dotyczące Prac, będące w dyspozycji Zamawiającego</w:t>
      </w:r>
      <w:r w:rsidR="00C97635">
        <w:t>;</w:t>
      </w:r>
    </w:p>
    <w:p w14:paraId="642071D5" w14:textId="6484B320" w:rsidR="00C97635" w:rsidRPr="00C97635" w:rsidRDefault="00C97635" w:rsidP="00432D65">
      <w:pPr>
        <w:pStyle w:val="Nagwek3"/>
      </w:pPr>
      <w:r>
        <w:t xml:space="preserve">Dostęp do dokumentacji zostanie zapewniony poprzez aplikację </w:t>
      </w:r>
      <w:proofErr w:type="spellStart"/>
      <w:r>
        <w:t>Share</w:t>
      </w:r>
      <w:proofErr w:type="spellEnd"/>
      <w:r>
        <w:t xml:space="preserve"> Point.</w:t>
      </w:r>
    </w:p>
    <w:p w14:paraId="75B7491C" w14:textId="4779F72A" w:rsidR="00087FC2" w:rsidRDefault="00087FC2" w:rsidP="007B674E">
      <w:pPr>
        <w:pStyle w:val="Nagwek2"/>
        <w:ind w:right="0"/>
        <w:jc w:val="both"/>
      </w:pPr>
      <w:r>
        <w:t>Zapewnienie pomocy w załatwianiu spraw formalnych w zakresie, gdzie udział Zamawiającego jest przewidziany prawem lub też konieczne jest udzielenie przez Zamawiającego odpowiednich pełnomocnictw w tym celu.</w:t>
      </w:r>
    </w:p>
    <w:p w14:paraId="4987EB56" w14:textId="323A36AF" w:rsidR="00E32FEA" w:rsidRDefault="00087FC2" w:rsidP="00E32FEA">
      <w:pPr>
        <w:pStyle w:val="Nagwek2"/>
        <w:ind w:right="0"/>
        <w:jc w:val="both"/>
      </w:pPr>
      <w:r>
        <w:lastRenderedPageBreak/>
        <w:t>Zapewnienie wsparcia w sprawach dot. aspektów formalnych Kontraktu z Wykonawcą BOP, Kontraktu z Wykon</w:t>
      </w:r>
      <w:r w:rsidR="00E32FEA">
        <w:t>a</w:t>
      </w:r>
      <w:r>
        <w:t>wcą Linii WN</w:t>
      </w:r>
      <w:r w:rsidR="00B769EB">
        <w:t xml:space="preserve"> i SN</w:t>
      </w:r>
      <w:r>
        <w:t>, Kontrakt</w:t>
      </w:r>
      <w:r w:rsidR="00340E32">
        <w:t>u</w:t>
      </w:r>
      <w:r>
        <w:t xml:space="preserve"> z Dostawcą oraz nadzoru inwestorskiego</w:t>
      </w:r>
      <w:r w:rsidR="004F3389">
        <w:t xml:space="preserve"> </w:t>
      </w:r>
      <w:r>
        <w:t xml:space="preserve">z ramienia </w:t>
      </w:r>
      <w:r w:rsidRPr="00E32FEA">
        <w:t>Operatora Systemu.</w:t>
      </w:r>
    </w:p>
    <w:p w14:paraId="3397EADE" w14:textId="77777777" w:rsidR="00087FC2" w:rsidRDefault="00087FC2" w:rsidP="007B674E">
      <w:pPr>
        <w:pStyle w:val="Nagwek1"/>
        <w:ind w:right="0"/>
      </w:pPr>
      <w:bookmarkStart w:id="17" w:name="_Toc145483860"/>
      <w:bookmarkStart w:id="18" w:name="_Toc145483884"/>
      <w:bookmarkStart w:id="19" w:name="_Toc145484750"/>
      <w:bookmarkStart w:id="20" w:name="_Toc147906255"/>
      <w:r>
        <w:t>Lokalizacja świadczenia usług</w:t>
      </w:r>
      <w:bookmarkEnd w:id="17"/>
      <w:bookmarkEnd w:id="18"/>
      <w:bookmarkEnd w:id="19"/>
      <w:bookmarkEnd w:id="20"/>
    </w:p>
    <w:p w14:paraId="60F97066" w14:textId="4DDF2DD2" w:rsidR="00155E6A" w:rsidRDefault="00087FC2" w:rsidP="00C3569F">
      <w:pPr>
        <w:spacing w:after="0"/>
        <w:ind w:left="119" w:firstLine="23"/>
        <w:jc w:val="both"/>
      </w:pPr>
      <w:r>
        <w:t xml:space="preserve">Funkcje związane z wykonywaniem zadań </w:t>
      </w:r>
      <w:r w:rsidR="00A1454A">
        <w:t xml:space="preserve">Inspektora Nadzoru Inwestorskiego </w:t>
      </w:r>
      <w:r>
        <w:t xml:space="preserve">pełnione będą głównie </w:t>
      </w:r>
      <w:r w:rsidR="003E3B4D">
        <w:t xml:space="preserve"> </w:t>
      </w:r>
      <w:r>
        <w:t xml:space="preserve">w miejscu budowy Farmy Wiatrowej, zlokalizowanej na terenie gminy </w:t>
      </w:r>
      <w:r w:rsidR="00C92CE3">
        <w:t>Bejsce</w:t>
      </w:r>
      <w:r>
        <w:t>, powiat</w:t>
      </w:r>
      <w:r w:rsidR="00C92CE3">
        <w:t xml:space="preserve"> Kazimierski</w:t>
      </w:r>
      <w:r>
        <w:t xml:space="preserve">, województwo </w:t>
      </w:r>
      <w:r w:rsidR="00C92CE3">
        <w:t>Świętokrzyskie</w:t>
      </w:r>
      <w:r>
        <w:t>, jak również w innych miejscach wykonywania Prac lub czynności</w:t>
      </w:r>
      <w:r w:rsidR="00C3569F">
        <w:t xml:space="preserve"> </w:t>
      </w:r>
      <w:r>
        <w:t>niezbędnych d</w:t>
      </w:r>
      <w:r w:rsidR="00A1454A">
        <w:t xml:space="preserve">o </w:t>
      </w:r>
      <w:r>
        <w:t>wykonania Prac, w tym miejscach produkcji, transportu, przechowywania</w:t>
      </w:r>
      <w:r w:rsidR="008C3AF4">
        <w:t xml:space="preserve"> m</w:t>
      </w:r>
      <w:r>
        <w:t>ateriałów, narzędzi</w:t>
      </w:r>
      <w:r w:rsidR="00155E6A">
        <w:t xml:space="preserve"> </w:t>
      </w:r>
      <w:r>
        <w:t>i urządzeń, wskazanych przez Wykonawcę BOP, Wykonawcę Linii WN</w:t>
      </w:r>
      <w:r w:rsidR="00B769EB">
        <w:t xml:space="preserve"> i SN</w:t>
      </w:r>
      <w:r>
        <w:t xml:space="preserve"> lub</w:t>
      </w:r>
      <w:r w:rsidR="00C3569F">
        <w:t xml:space="preserve"> </w:t>
      </w:r>
      <w:r>
        <w:t>Dostawcę</w:t>
      </w:r>
      <w:r w:rsidR="00010874">
        <w:t xml:space="preserve"> </w:t>
      </w:r>
      <w:r>
        <w:t>i ich Podwykonawców, w uzgodnieniu z Zamawiającym.</w:t>
      </w:r>
      <w:r w:rsidR="007108AC">
        <w:t xml:space="preserve"> </w:t>
      </w:r>
      <w:r>
        <w:t xml:space="preserve">Stąd też </w:t>
      </w:r>
      <w:r w:rsidR="00155E6A">
        <w:t>Inspektor Nadzoru Inwestorskiego</w:t>
      </w:r>
      <w:r>
        <w:t xml:space="preserve"> wykonywał będzie</w:t>
      </w:r>
      <w:r w:rsidR="00155E6A">
        <w:t xml:space="preserve"> </w:t>
      </w:r>
      <w:r>
        <w:t>swoje</w:t>
      </w:r>
      <w:r w:rsidR="00010874">
        <w:t xml:space="preserve"> </w:t>
      </w:r>
      <w:r>
        <w:t>obowiązki na ww. terenie zgodnie</w:t>
      </w:r>
      <w:r w:rsidR="007108AC">
        <w:t xml:space="preserve"> </w:t>
      </w:r>
      <w:r>
        <w:t xml:space="preserve">z bieżącymi potrzebami, </w:t>
      </w:r>
    </w:p>
    <w:p w14:paraId="115CB699" w14:textId="7BC0869A" w:rsidR="00155E6A" w:rsidRDefault="00087FC2" w:rsidP="00C3569F">
      <w:pPr>
        <w:spacing w:after="0"/>
        <w:ind w:left="119" w:firstLine="23"/>
        <w:jc w:val="both"/>
      </w:pPr>
      <w:r>
        <w:t>w taki sposób, aby nie</w:t>
      </w:r>
      <w:r w:rsidR="00010874">
        <w:t xml:space="preserve"> </w:t>
      </w:r>
      <w:r>
        <w:t>było</w:t>
      </w:r>
      <w:r w:rsidR="00010874">
        <w:t xml:space="preserve"> </w:t>
      </w:r>
      <w:r>
        <w:t>zagrożenia nieprawidłowego nadzoru nad wykonywanymi Pracami lub opóźnień w tych Pracach</w:t>
      </w:r>
      <w:r w:rsidR="003E3B4D">
        <w:t>.</w:t>
      </w:r>
      <w:r w:rsidR="007108AC">
        <w:t xml:space="preserve"> </w:t>
      </w:r>
      <w:r w:rsidRPr="00E32FEA">
        <w:t xml:space="preserve">Ponadto członkowie personelu </w:t>
      </w:r>
      <w:r w:rsidR="00155E6A">
        <w:t>Inspektora Nadzoru Inwestorskiego</w:t>
      </w:r>
      <w:r w:rsidRPr="00E32FEA">
        <w:t xml:space="preserve"> są</w:t>
      </w:r>
      <w:r w:rsidR="00C3569F">
        <w:t xml:space="preserve"> </w:t>
      </w:r>
      <w:r w:rsidRPr="00E32FEA">
        <w:t>również zobowiązani do obecności</w:t>
      </w:r>
      <w:r w:rsidR="00B20A23" w:rsidRPr="00E32FEA">
        <w:t xml:space="preserve"> w formie stacjonarnej bądź zdalnej</w:t>
      </w:r>
      <w:r w:rsidRPr="00E32FEA">
        <w:t xml:space="preserve"> n</w:t>
      </w:r>
      <w:r w:rsidR="00B20A23" w:rsidRPr="00E32FEA">
        <w:t xml:space="preserve">a </w:t>
      </w:r>
      <w:r w:rsidRPr="00E32FEA">
        <w:t>cotygodniowych spotkaniach koordynacyjnych na Terenie Budowy. Każda planowana nieobecność członków</w:t>
      </w:r>
      <w:r w:rsidR="00C3569F">
        <w:t xml:space="preserve"> </w:t>
      </w:r>
      <w:r w:rsidRPr="00E32FEA">
        <w:t xml:space="preserve">personelu </w:t>
      </w:r>
      <w:r w:rsidR="00155E6A">
        <w:t>Inspektora Nadzoru Inwestorskiego</w:t>
      </w:r>
      <w:r w:rsidRPr="00E32FEA">
        <w:t xml:space="preserve"> powinna zostać zgłoszona</w:t>
      </w:r>
      <w:r w:rsidR="00C37FE2">
        <w:t xml:space="preserve"> </w:t>
      </w:r>
      <w:r w:rsidRPr="00E32FEA">
        <w:t>i</w:t>
      </w:r>
      <w:r w:rsidR="00C37FE2">
        <w:t xml:space="preserve"> </w:t>
      </w:r>
      <w:r w:rsidRPr="00E32FEA">
        <w:t>zaakceptowana przez Zamawiającego.</w:t>
      </w:r>
      <w:r w:rsidR="001F01F0" w:rsidRPr="00E32FEA">
        <w:t xml:space="preserve"> </w:t>
      </w:r>
      <w:r w:rsidR="00155E6A">
        <w:t>Inspektor Nadzoru Inwestorskiego</w:t>
      </w:r>
      <w:r w:rsidRPr="00E32FEA">
        <w:t xml:space="preserve"> musi także włączyć w zakres swoich obowiązków </w:t>
      </w:r>
    </w:p>
    <w:p w14:paraId="3BD3424E" w14:textId="2542DE73" w:rsidR="00E32FEA" w:rsidRDefault="00087FC2" w:rsidP="00C3569F">
      <w:pPr>
        <w:spacing w:after="0"/>
        <w:ind w:left="119" w:firstLine="23"/>
        <w:jc w:val="both"/>
      </w:pPr>
      <w:r w:rsidRPr="00E32FEA">
        <w:t>(o ile zaistnieje taka potrzeba) krótkoterminowe wyjazdy wynikające ze spotkań</w:t>
      </w:r>
      <w:r w:rsidR="00C37FE2">
        <w:t xml:space="preserve">                                                              </w:t>
      </w:r>
      <w:r w:rsidRPr="00E32FEA">
        <w:t xml:space="preserve"> i uzgodnień prowadzonych</w:t>
      </w:r>
      <w:r w:rsidR="001F01F0" w:rsidRPr="00E32FEA">
        <w:t xml:space="preserve"> </w:t>
      </w:r>
      <w:r w:rsidRPr="00E32FEA">
        <w:t>z instytucjami zaangażowanymi</w:t>
      </w:r>
      <w:r>
        <w:t xml:space="preserve"> w realizację Kontraktu z Wykonawcą BOP, </w:t>
      </w:r>
    </w:p>
    <w:p w14:paraId="4FCF86B3" w14:textId="23F8B603" w:rsidR="00010874" w:rsidRPr="00C37FE2" w:rsidRDefault="00087FC2" w:rsidP="00C3569F">
      <w:pPr>
        <w:spacing w:after="0"/>
        <w:ind w:left="119" w:firstLine="23"/>
        <w:jc w:val="both"/>
      </w:pPr>
      <w:r>
        <w:t>Kontraktu</w:t>
      </w:r>
      <w:r w:rsidR="001F01F0">
        <w:t xml:space="preserve"> </w:t>
      </w:r>
      <w:r>
        <w:t>z Wykonawcą Linii WN</w:t>
      </w:r>
      <w:r w:rsidR="00B769EB">
        <w:t xml:space="preserve"> i SN</w:t>
      </w:r>
      <w:r>
        <w:t xml:space="preserve"> oraz Kontraktów z Dostawcą, jak również krótkoterminowe inspekcje związane</w:t>
      </w:r>
      <w:r w:rsidR="008C3AF4">
        <w:t xml:space="preserve"> </w:t>
      </w:r>
      <w:r>
        <w:t>z</w:t>
      </w:r>
      <w:r w:rsidR="007108AC">
        <w:t xml:space="preserve"> </w:t>
      </w:r>
      <w:r>
        <w:t xml:space="preserve">przeprowadzeniem nadzoru i kontroli, w tym kontroli materiałów, pomiarów </w:t>
      </w:r>
      <w:r w:rsidR="00C37FE2">
        <w:t xml:space="preserve">           </w:t>
      </w:r>
      <w:r>
        <w:t>i prób urządzeń oraz kontroli urządzeń wytworzonych przez Dostawcę w miejscu ich produkcji,</w:t>
      </w:r>
      <w:r w:rsidR="007108AC">
        <w:t xml:space="preserve"> </w:t>
      </w:r>
      <w:r>
        <w:t>jak również kontroli tras transportu</w:t>
      </w:r>
      <w:r w:rsidR="00010874">
        <w:t xml:space="preserve"> </w:t>
      </w:r>
      <w:r>
        <w:t>ww</w:t>
      </w:r>
      <w:r w:rsidR="007108AC">
        <w:t>.</w:t>
      </w:r>
      <w:r w:rsidR="00E32FEA">
        <w:t xml:space="preserve"> </w:t>
      </w:r>
      <w:r>
        <w:t>materiałów</w:t>
      </w:r>
      <w:r w:rsidR="00010874">
        <w:t xml:space="preserve"> i</w:t>
      </w:r>
      <w:r>
        <w:t xml:space="preserve"> urządzeń. Wyjazdy będą się odbywały na koszt </w:t>
      </w:r>
      <w:r w:rsidR="00155E6A">
        <w:t>Inspektora Nadzoru Inwestorskiego</w:t>
      </w:r>
      <w:r>
        <w:t>, w ramach Wynagrodzenia.</w:t>
      </w:r>
    </w:p>
    <w:p w14:paraId="42C102BA" w14:textId="475CEC9F" w:rsidR="00087FC2" w:rsidRDefault="00010874" w:rsidP="007B674E">
      <w:pPr>
        <w:pStyle w:val="Nagwek1"/>
        <w:ind w:right="0"/>
      </w:pPr>
      <w:bookmarkStart w:id="21" w:name="_Toc145483861"/>
      <w:bookmarkStart w:id="22" w:name="_Toc145483885"/>
      <w:bookmarkStart w:id="23" w:name="_Toc145484751"/>
      <w:bookmarkStart w:id="24" w:name="_Toc147906256"/>
      <w:r>
        <w:t>S</w:t>
      </w:r>
      <w:r w:rsidR="00087FC2">
        <w:t xml:space="preserve">przęt i transport </w:t>
      </w:r>
      <w:bookmarkEnd w:id="21"/>
      <w:bookmarkEnd w:id="22"/>
      <w:bookmarkEnd w:id="23"/>
      <w:r w:rsidR="00A1454A">
        <w:t>Inspektor</w:t>
      </w:r>
      <w:r w:rsidR="00155E6A">
        <w:t>a</w:t>
      </w:r>
      <w:r w:rsidR="00A1454A">
        <w:t xml:space="preserve"> Nadzoru Inwestorskiego</w:t>
      </w:r>
      <w:bookmarkEnd w:id="24"/>
    </w:p>
    <w:p w14:paraId="4D841832" w14:textId="77777777" w:rsidR="00155E6A" w:rsidRDefault="009C694A" w:rsidP="00155E6A">
      <w:pPr>
        <w:spacing w:after="0"/>
        <w:ind w:left="11" w:firstLine="11"/>
        <w:jc w:val="both"/>
      </w:pPr>
      <w:r>
        <w:t>Wszelkie</w:t>
      </w:r>
      <w:r w:rsidR="00087FC2">
        <w:t xml:space="preserve"> </w:t>
      </w:r>
      <w:r>
        <w:t xml:space="preserve">koszty </w:t>
      </w:r>
      <w:r w:rsidR="00087FC2">
        <w:t>związan</w:t>
      </w:r>
      <w:r>
        <w:t>e</w:t>
      </w:r>
      <w:r w:rsidR="00087FC2">
        <w:t xml:space="preserve"> z zapewnieniem, ubezpieczeniem i eksploatacją środków transportu, sprzętu oraz wyposażenia potrzebnego </w:t>
      </w:r>
      <w:r w:rsidR="00155E6A">
        <w:t>Inspektorowi Nadzoru Inwestorskiego</w:t>
      </w:r>
      <w:r w:rsidR="00087FC2">
        <w:t xml:space="preserve"> do realizacji przedmiotu Umowy</w:t>
      </w:r>
      <w:r w:rsidR="00155E6A">
        <w:t xml:space="preserve"> </w:t>
      </w:r>
    </w:p>
    <w:p w14:paraId="28371474" w14:textId="21A90FD9" w:rsidR="00155E6A" w:rsidRDefault="00087FC2" w:rsidP="007B674E">
      <w:pPr>
        <w:spacing w:after="158"/>
        <w:ind w:left="14" w:firstLine="14"/>
        <w:jc w:val="both"/>
      </w:pPr>
      <w:r>
        <w:t xml:space="preserve">będą pokryte przez </w:t>
      </w:r>
      <w:r w:rsidR="00A1454A">
        <w:t>Inspektora Nadzoru Inwestorskiego</w:t>
      </w:r>
      <w:r w:rsidR="00C92CE3">
        <w:t>.</w:t>
      </w:r>
      <w:r w:rsidR="008C3AF4">
        <w:t xml:space="preserve"> </w:t>
      </w:r>
      <w:r>
        <w:t>Żadne wyposażenie nie może być zakupione w imieniu lub na koszt Zamawiającego.</w:t>
      </w:r>
    </w:p>
    <w:p w14:paraId="20EC5FD5" w14:textId="23F87595" w:rsidR="00087FC2" w:rsidRDefault="00087FC2" w:rsidP="007B674E">
      <w:pPr>
        <w:pStyle w:val="Nagwek1"/>
        <w:ind w:right="0"/>
      </w:pPr>
      <w:bookmarkStart w:id="25" w:name="_Toc145483862"/>
      <w:bookmarkStart w:id="26" w:name="_Toc145483886"/>
      <w:bookmarkStart w:id="27" w:name="_Toc145484752"/>
      <w:bookmarkStart w:id="28" w:name="_Toc147906257"/>
      <w:r>
        <w:t xml:space="preserve">Personel </w:t>
      </w:r>
      <w:r w:rsidR="00A1454A">
        <w:t>Inspektora Nadzoru Inwestorskiego</w:t>
      </w:r>
      <w:r>
        <w:t>:</w:t>
      </w:r>
      <w:bookmarkEnd w:id="25"/>
      <w:bookmarkEnd w:id="26"/>
      <w:bookmarkEnd w:id="27"/>
      <w:bookmarkEnd w:id="28"/>
    </w:p>
    <w:p w14:paraId="27254273" w14:textId="1E284BDA" w:rsidR="00087FC2" w:rsidRDefault="00A1454A" w:rsidP="007B674E">
      <w:pPr>
        <w:spacing w:after="106"/>
        <w:ind w:left="130"/>
        <w:jc w:val="both"/>
      </w:pPr>
      <w:r>
        <w:t xml:space="preserve">Inspektor Nadzoru Inwestorskiego </w:t>
      </w:r>
      <w:r w:rsidR="00087FC2">
        <w:t xml:space="preserve">dla wykonania swoich obowiązków w ramach Umowy ustanowi zespół kluczowego personelu </w:t>
      </w:r>
      <w:r>
        <w:t>Inspektora Nadzoru Inwestorskiego</w:t>
      </w:r>
      <w:r w:rsidR="00087FC2">
        <w:t xml:space="preserve"> o kwalifikacjach i liczbie zdolnej do</w:t>
      </w:r>
      <w:r w:rsidR="00155E6A">
        <w:t xml:space="preserve"> </w:t>
      </w:r>
      <w:r w:rsidR="00087FC2">
        <w:t>prowadzenia określonych w przedmiocie Umowy zadań.</w:t>
      </w:r>
      <w:r w:rsidR="00CC599A">
        <w:t xml:space="preserve"> W minimalny skład osobowy tego zespołu będą wchodzili inspektorzy z branży ogólnobudowlanej i elektroenergetycznej oraz BHP.</w:t>
      </w:r>
    </w:p>
    <w:p w14:paraId="5B7307F9" w14:textId="75CEE271" w:rsidR="00087FC2" w:rsidRDefault="00A1454A" w:rsidP="007B674E">
      <w:pPr>
        <w:spacing w:after="82"/>
        <w:ind w:left="125" w:firstLine="14"/>
        <w:jc w:val="both"/>
      </w:pPr>
      <w:r>
        <w:t>Inspektor Nadzoru Inwestorskiego</w:t>
      </w:r>
      <w:r w:rsidR="00087FC2">
        <w:t xml:space="preserve"> powinien zaangażować zespół kluczowego personelu posiadający </w:t>
      </w:r>
      <w:proofErr w:type="spellStart"/>
      <w:r w:rsidR="00087FC2">
        <w:t>multidyscyplinarną</w:t>
      </w:r>
      <w:proofErr w:type="spellEnd"/>
      <w:r w:rsidR="00087FC2">
        <w:t xml:space="preserve"> wiedzę, zdolny do wykonania swoich obowiązków zgodnie z wymaganiami wynikającymi z Prawa Budowlanego.</w:t>
      </w:r>
    </w:p>
    <w:p w14:paraId="6705BF42" w14:textId="532492F7" w:rsidR="00087FC2" w:rsidRDefault="00155E6A" w:rsidP="007B674E">
      <w:pPr>
        <w:spacing w:after="0"/>
        <w:ind w:left="136" w:firstLine="11"/>
        <w:jc w:val="both"/>
      </w:pPr>
      <w:r>
        <w:t>Inspektor Nadzoru Inwestorskiego</w:t>
      </w:r>
      <w:r w:rsidR="00087FC2">
        <w:t xml:space="preserve"> dla wykonania swoich obowiązków w ramach Umowy wyznaczy następujący personel, który będzie fizycznie przebywać i wykonywać swoje obowiązki na </w:t>
      </w:r>
      <w:r w:rsidR="00411D5E">
        <w:t>t</w:t>
      </w:r>
      <w:r w:rsidR="00087FC2">
        <w:t xml:space="preserve">erenie </w:t>
      </w:r>
      <w:r w:rsidR="00087FC2">
        <w:lastRenderedPageBreak/>
        <w:t xml:space="preserve">Budowy w czasie wykonywania </w:t>
      </w:r>
      <w:r w:rsidR="00411D5E">
        <w:t>p</w:t>
      </w:r>
      <w:r w:rsidR="00087FC2">
        <w:t xml:space="preserve">rac </w:t>
      </w:r>
      <w:r w:rsidR="00411D5E">
        <w:t xml:space="preserve">z danej branży </w:t>
      </w:r>
      <w:r w:rsidR="00087FC2">
        <w:t>przez Dostawcę, Wykonawcę BOP</w:t>
      </w:r>
      <w:r w:rsidR="00C92CE3">
        <w:t xml:space="preserve"> </w:t>
      </w:r>
      <w:r w:rsidR="00087FC2">
        <w:t>i Wykonawcę Linii WN</w:t>
      </w:r>
      <w:r w:rsidR="00B769EB">
        <w:t xml:space="preserve"> i SN</w:t>
      </w:r>
      <w:r w:rsidR="00087FC2">
        <w:t>:</w:t>
      </w:r>
    </w:p>
    <w:tbl>
      <w:tblPr>
        <w:tblW w:w="10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0"/>
      </w:tblGrid>
      <w:tr w:rsidR="00E02115" w14:paraId="36A8CBFE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741DD2" w14:textId="6C5E9773" w:rsidR="00E02115" w:rsidRPr="00E02115" w:rsidRDefault="00E02115" w:rsidP="007B674E">
            <w:pPr>
              <w:pStyle w:val="Nagwek4"/>
              <w:rPr>
                <w:lang w:eastAsia="pl-PL"/>
              </w:rPr>
            </w:pPr>
            <w:r w:rsidRPr="00E02115">
              <w:rPr>
                <w:lang w:eastAsia="pl-PL"/>
              </w:rPr>
              <w:t xml:space="preserve">Inżynier </w:t>
            </w:r>
            <w:r w:rsidR="003E630C">
              <w:rPr>
                <w:lang w:eastAsia="pl-PL"/>
              </w:rPr>
              <w:t>Nadzoru Inwestorskiego</w:t>
            </w:r>
            <w:r w:rsidRPr="00E02115">
              <w:rPr>
                <w:lang w:eastAsia="pl-PL"/>
              </w:rPr>
              <w:t xml:space="preserve"> w specjalności Robót Sanitarnych i ds. Melioracji</w:t>
            </w:r>
            <w:r w:rsidR="00631C4C">
              <w:rPr>
                <w:lang w:eastAsia="pl-PL"/>
              </w:rPr>
              <w:t>,</w:t>
            </w:r>
          </w:p>
        </w:tc>
      </w:tr>
      <w:tr w:rsidR="00E02115" w14:paraId="093F68E0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A6ACCA" w14:textId="74D8EF4A" w:rsidR="00E02115" w:rsidRPr="00E02115" w:rsidRDefault="00E02115" w:rsidP="007B674E">
            <w:pPr>
              <w:pStyle w:val="Nagwek4"/>
              <w:rPr>
                <w:lang w:eastAsia="pl-PL"/>
              </w:rPr>
            </w:pPr>
            <w:r w:rsidRPr="00E02115">
              <w:rPr>
                <w:lang w:eastAsia="pl-PL"/>
              </w:rPr>
              <w:t xml:space="preserve">Inżynier </w:t>
            </w:r>
            <w:r w:rsidR="003E630C">
              <w:rPr>
                <w:lang w:eastAsia="pl-PL"/>
              </w:rPr>
              <w:t>Nadzoru Inwestorskiego</w:t>
            </w:r>
            <w:r w:rsidR="003E630C" w:rsidRPr="00E02115">
              <w:rPr>
                <w:lang w:eastAsia="pl-PL"/>
              </w:rPr>
              <w:t xml:space="preserve"> </w:t>
            </w:r>
            <w:r w:rsidRPr="00E02115">
              <w:rPr>
                <w:lang w:eastAsia="pl-PL"/>
              </w:rPr>
              <w:t>w specjalności Konstrukcyjno-Budowlanej</w:t>
            </w:r>
            <w:r w:rsidR="00631C4C">
              <w:rPr>
                <w:lang w:eastAsia="pl-PL"/>
              </w:rPr>
              <w:t>,</w:t>
            </w:r>
          </w:p>
        </w:tc>
      </w:tr>
      <w:tr w:rsidR="00E02115" w14:paraId="020F8B1B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A70249" w14:textId="3668BD70" w:rsidR="00E02115" w:rsidRPr="00E02115" w:rsidRDefault="00E02115" w:rsidP="007B674E">
            <w:pPr>
              <w:pStyle w:val="Nagwek4"/>
              <w:rPr>
                <w:lang w:eastAsia="pl-PL"/>
              </w:rPr>
            </w:pPr>
            <w:r w:rsidRPr="00E02115">
              <w:rPr>
                <w:lang w:eastAsia="pl-PL"/>
              </w:rPr>
              <w:t xml:space="preserve">Inżynier </w:t>
            </w:r>
            <w:r w:rsidR="003E630C">
              <w:rPr>
                <w:lang w:eastAsia="pl-PL"/>
              </w:rPr>
              <w:t>Nadzoru Inwestorskiego</w:t>
            </w:r>
            <w:r w:rsidR="003E630C" w:rsidRPr="00E02115">
              <w:rPr>
                <w:lang w:eastAsia="pl-PL"/>
              </w:rPr>
              <w:t xml:space="preserve"> </w:t>
            </w:r>
            <w:r w:rsidRPr="00E02115">
              <w:rPr>
                <w:lang w:eastAsia="pl-PL"/>
              </w:rPr>
              <w:t>w specjalności Elektroenergetycznej (SN,WN)</w:t>
            </w:r>
            <w:r w:rsidR="00631C4C">
              <w:rPr>
                <w:lang w:eastAsia="pl-PL"/>
              </w:rPr>
              <w:t>,</w:t>
            </w:r>
          </w:p>
        </w:tc>
      </w:tr>
      <w:tr w:rsidR="00E02115" w14:paraId="3A209F45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584375" w14:textId="7DC3ED96" w:rsidR="00E02115" w:rsidRPr="00E02115" w:rsidRDefault="00E02115" w:rsidP="007B674E">
            <w:pPr>
              <w:pStyle w:val="Nagwek4"/>
              <w:rPr>
                <w:lang w:eastAsia="pl-PL"/>
              </w:rPr>
            </w:pPr>
            <w:r w:rsidRPr="00E02115">
              <w:rPr>
                <w:lang w:eastAsia="pl-PL"/>
              </w:rPr>
              <w:t xml:space="preserve">Inżynier </w:t>
            </w:r>
            <w:r w:rsidR="003E630C">
              <w:rPr>
                <w:lang w:eastAsia="pl-PL"/>
              </w:rPr>
              <w:t>Nadzoru Inwestorskiego</w:t>
            </w:r>
            <w:r w:rsidR="003E630C" w:rsidRPr="00E02115">
              <w:rPr>
                <w:lang w:eastAsia="pl-PL"/>
              </w:rPr>
              <w:t xml:space="preserve"> </w:t>
            </w:r>
            <w:r w:rsidRPr="00E02115">
              <w:rPr>
                <w:lang w:eastAsia="pl-PL"/>
              </w:rPr>
              <w:t>w specjalności Robót Drogowych</w:t>
            </w:r>
            <w:r w:rsidR="00631C4C">
              <w:rPr>
                <w:lang w:eastAsia="pl-PL"/>
              </w:rPr>
              <w:t>,</w:t>
            </w:r>
          </w:p>
        </w:tc>
      </w:tr>
      <w:tr w:rsidR="00E02115" w14:paraId="3EBE9150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8AFAA7" w14:textId="10B49BEC" w:rsidR="00E02115" w:rsidRPr="00E02115" w:rsidRDefault="00E02115" w:rsidP="007B674E">
            <w:pPr>
              <w:pStyle w:val="Nagwek4"/>
              <w:rPr>
                <w:lang w:eastAsia="pl-PL"/>
              </w:rPr>
            </w:pPr>
            <w:r w:rsidRPr="00E02115">
              <w:rPr>
                <w:lang w:eastAsia="pl-PL"/>
              </w:rPr>
              <w:t xml:space="preserve">Inżynier </w:t>
            </w:r>
            <w:r w:rsidR="003E630C">
              <w:rPr>
                <w:lang w:eastAsia="pl-PL"/>
              </w:rPr>
              <w:t>Nadzoru Inwestorskiego</w:t>
            </w:r>
            <w:r w:rsidR="003E630C" w:rsidRPr="00E02115">
              <w:rPr>
                <w:lang w:eastAsia="pl-PL"/>
              </w:rPr>
              <w:t xml:space="preserve"> </w:t>
            </w:r>
            <w:r w:rsidRPr="00E02115">
              <w:rPr>
                <w:lang w:eastAsia="pl-PL"/>
              </w:rPr>
              <w:t>w specjalności telekomunikacyjnej/SCADA</w:t>
            </w:r>
            <w:r w:rsidR="00631C4C">
              <w:rPr>
                <w:lang w:eastAsia="pl-PL"/>
              </w:rPr>
              <w:t>,</w:t>
            </w:r>
          </w:p>
        </w:tc>
      </w:tr>
      <w:tr w:rsidR="00E02115" w14:paraId="487D7161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D99031" w14:textId="3BCC9CEE" w:rsidR="00E02115" w:rsidRPr="00E02115" w:rsidRDefault="00E02115" w:rsidP="007B674E">
            <w:pPr>
              <w:pStyle w:val="Nagwek4"/>
              <w:rPr>
                <w:lang w:eastAsia="pl-PL"/>
              </w:rPr>
            </w:pPr>
            <w:r w:rsidRPr="00E02115">
              <w:rPr>
                <w:lang w:eastAsia="pl-PL"/>
              </w:rPr>
              <w:t xml:space="preserve">Inżynier </w:t>
            </w:r>
            <w:r w:rsidR="003E630C">
              <w:rPr>
                <w:lang w:eastAsia="pl-PL"/>
              </w:rPr>
              <w:t>Nadzoru Inwestorskiego</w:t>
            </w:r>
            <w:r w:rsidR="003E630C" w:rsidRPr="00631C4C">
              <w:rPr>
                <w:lang w:eastAsia="pl-PL"/>
              </w:rPr>
              <w:t xml:space="preserve"> </w:t>
            </w:r>
            <w:r w:rsidRPr="00631C4C">
              <w:rPr>
                <w:lang w:eastAsia="pl-PL"/>
              </w:rPr>
              <w:t>w specjalności Mechanicznej</w:t>
            </w:r>
            <w:r w:rsidR="00631C4C">
              <w:rPr>
                <w:lang w:eastAsia="pl-PL"/>
              </w:rPr>
              <w:t>,</w:t>
            </w:r>
          </w:p>
        </w:tc>
      </w:tr>
      <w:tr w:rsidR="00E02115" w14:paraId="5CC1A85D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737E51" w14:textId="04D9DA73" w:rsidR="00E02115" w:rsidRPr="00E02115" w:rsidRDefault="00E02115" w:rsidP="007B674E">
            <w:pPr>
              <w:pStyle w:val="Nagwek4"/>
              <w:rPr>
                <w:lang w:eastAsia="pl-PL"/>
              </w:rPr>
            </w:pPr>
            <w:r w:rsidRPr="00E02115">
              <w:rPr>
                <w:lang w:eastAsia="pl-PL"/>
              </w:rPr>
              <w:t xml:space="preserve">Inżynier </w:t>
            </w:r>
            <w:r w:rsidR="003E630C">
              <w:rPr>
                <w:lang w:eastAsia="pl-PL"/>
              </w:rPr>
              <w:t>Nadzoru Inwestorskiego</w:t>
            </w:r>
            <w:r w:rsidR="003E630C" w:rsidRPr="00E02115">
              <w:rPr>
                <w:lang w:eastAsia="pl-PL"/>
              </w:rPr>
              <w:t xml:space="preserve"> </w:t>
            </w:r>
            <w:r w:rsidRPr="00E02115">
              <w:rPr>
                <w:lang w:eastAsia="pl-PL"/>
              </w:rPr>
              <w:t>w specjalności BHP</w:t>
            </w:r>
            <w:r w:rsidR="00631C4C">
              <w:rPr>
                <w:lang w:eastAsia="pl-PL"/>
              </w:rPr>
              <w:t>,</w:t>
            </w:r>
          </w:p>
        </w:tc>
      </w:tr>
      <w:tr w:rsidR="00E02115" w14:paraId="161D9285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64E7CE" w14:textId="539DD4A2" w:rsidR="00E02115" w:rsidRPr="00E02115" w:rsidRDefault="00E02115" w:rsidP="007B674E">
            <w:pPr>
              <w:pStyle w:val="Nagwek4"/>
              <w:rPr>
                <w:lang w:eastAsia="pl-PL"/>
              </w:rPr>
            </w:pPr>
            <w:r w:rsidRPr="00E02115">
              <w:rPr>
                <w:lang w:eastAsia="pl-PL"/>
              </w:rPr>
              <w:t xml:space="preserve">Inżynier </w:t>
            </w:r>
            <w:r w:rsidR="003E630C">
              <w:rPr>
                <w:lang w:eastAsia="pl-PL"/>
              </w:rPr>
              <w:t>Nadzoru Inwestorskiego</w:t>
            </w:r>
            <w:r w:rsidR="003E630C" w:rsidRPr="00E02115">
              <w:rPr>
                <w:lang w:eastAsia="pl-PL"/>
              </w:rPr>
              <w:t xml:space="preserve"> </w:t>
            </w:r>
            <w:r w:rsidRPr="00E02115">
              <w:rPr>
                <w:lang w:eastAsia="pl-PL"/>
              </w:rPr>
              <w:t>ds.</w:t>
            </w:r>
            <w:r w:rsidR="00B769EB">
              <w:rPr>
                <w:lang w:eastAsia="pl-PL"/>
              </w:rPr>
              <w:t xml:space="preserve"> </w:t>
            </w:r>
            <w:r w:rsidRPr="00E02115">
              <w:rPr>
                <w:lang w:eastAsia="pl-PL"/>
              </w:rPr>
              <w:t>Jakości Turbin Wiatrowych</w:t>
            </w:r>
            <w:r w:rsidR="00B769EB">
              <w:rPr>
                <w:lang w:eastAsia="pl-PL"/>
              </w:rPr>
              <w:t>.</w:t>
            </w:r>
          </w:p>
        </w:tc>
      </w:tr>
      <w:tr w:rsidR="00E02115" w14:paraId="6F070FBE" w14:textId="77777777" w:rsidTr="00E02115">
        <w:trPr>
          <w:trHeight w:val="300"/>
        </w:trPr>
        <w:tc>
          <w:tcPr>
            <w:tcW w:w="9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8AB324" w14:textId="0AF2B474" w:rsidR="00E02115" w:rsidRPr="00E02115" w:rsidRDefault="00E02115" w:rsidP="00CC599A">
            <w:pPr>
              <w:pStyle w:val="Nagwek4"/>
              <w:numPr>
                <w:ilvl w:val="0"/>
                <w:numId w:val="0"/>
              </w:numPr>
              <w:rPr>
                <w:lang w:eastAsia="pl-PL"/>
              </w:rPr>
            </w:pPr>
          </w:p>
        </w:tc>
      </w:tr>
    </w:tbl>
    <w:p w14:paraId="1380956E" w14:textId="19CAB27A" w:rsidR="00DF20AD" w:rsidRDefault="00FB6305" w:rsidP="007B674E">
      <w:pPr>
        <w:spacing w:after="200"/>
        <w:ind w:left="163" w:firstLine="10"/>
      </w:pPr>
      <w:r>
        <w:t>Dopuszcza się</w:t>
      </w:r>
      <w:r w:rsidR="005231CE">
        <w:t>,</w:t>
      </w:r>
      <w:r>
        <w:t xml:space="preserve"> że powyższe funkcje mogą być łączone </w:t>
      </w:r>
      <w:r w:rsidR="005231CE">
        <w:t>przez</w:t>
      </w:r>
      <w:r>
        <w:t xml:space="preserve"> os</w:t>
      </w:r>
      <w:r w:rsidR="005231CE">
        <w:t>oby</w:t>
      </w:r>
      <w:r>
        <w:t xml:space="preserve"> które będą </w:t>
      </w:r>
      <w:r w:rsidR="005231CE">
        <w:t>uczestniczyć w projekcie z ramienia In</w:t>
      </w:r>
      <w:r w:rsidR="00CC599A">
        <w:t>spektora</w:t>
      </w:r>
      <w:r w:rsidR="005231CE">
        <w:t xml:space="preserve"> Nadzoru Inwestycyjnego.</w:t>
      </w:r>
    </w:p>
    <w:p w14:paraId="11943ECC" w14:textId="14336E98" w:rsidR="00087FC2" w:rsidRDefault="00087FC2" w:rsidP="007B674E">
      <w:pPr>
        <w:spacing w:after="0"/>
        <w:ind w:left="164" w:firstLine="11"/>
        <w:jc w:val="both"/>
      </w:pPr>
      <w:r>
        <w:t>Nie później niż w terminie</w:t>
      </w:r>
      <w:r w:rsidR="00B254E7">
        <w:t xml:space="preserve"> dwóch</w:t>
      </w:r>
      <w:r>
        <w:t xml:space="preserve"> </w:t>
      </w:r>
      <w:r w:rsidR="00B254E7">
        <w:t>(</w:t>
      </w:r>
      <w:r>
        <w:t>2</w:t>
      </w:r>
      <w:r w:rsidR="00B254E7">
        <w:t>)</w:t>
      </w:r>
      <w:r>
        <w:t xml:space="preserve"> tygodni od daty zawarcia Umowy, </w:t>
      </w:r>
      <w:r w:rsidR="003E630C">
        <w:t>Inspektor Nadzoru Inwestorskiego</w:t>
      </w:r>
      <w:r>
        <w:t xml:space="preserve"> pisemnie wyznaczy kompetentną oraz doświadczoną osobę posiadającą niezbędne kwalifikacje do pełnienia funkcji </w:t>
      </w:r>
      <w:r w:rsidR="00411D5E">
        <w:t>p</w:t>
      </w:r>
      <w:r>
        <w:t xml:space="preserve">rzedstawiciela </w:t>
      </w:r>
      <w:r w:rsidR="003E630C">
        <w:t>Inspektora Nadzoru Inwestorskiego</w:t>
      </w:r>
      <w:r>
        <w:t>, w celu reprezentowania</w:t>
      </w:r>
      <w:r w:rsidR="003E630C">
        <w:t xml:space="preserve"> Inspektora Nadzoru Inwestorskiego</w:t>
      </w:r>
      <w:r>
        <w:t xml:space="preserve"> wobec Zamawiającego, Dostawcy, Wykonawcy BOP, Wykonawcy Linii WN</w:t>
      </w:r>
      <w:r w:rsidR="00B769EB">
        <w:t xml:space="preserve"> i SN</w:t>
      </w:r>
      <w:r>
        <w:t>, nadzoru inwestorskiego z ramienia Operatora Systemu</w:t>
      </w:r>
      <w:r w:rsidR="00411D5E">
        <w:t xml:space="preserve"> Dystrybucyjnego</w:t>
      </w:r>
      <w:r>
        <w:t xml:space="preserve"> i osób trzecich, w tym osób fizycznych i</w:t>
      </w:r>
      <w:r w:rsidR="003E3B4D">
        <w:t xml:space="preserve"> </w:t>
      </w:r>
      <w:r>
        <w:t xml:space="preserve">prawnych, organów administracji państwowej i urzędów. Osoba ta będzie odpowiedzialna za zagadnienia administracyjne, nadzór oraz koordynację wykonywania zobowiązań </w:t>
      </w:r>
      <w:r w:rsidR="003E630C">
        <w:t>Inspektora Nadzoru Inwestorskiego</w:t>
      </w:r>
      <w:r w:rsidR="003E3B4D">
        <w:t xml:space="preserve"> </w:t>
      </w:r>
      <w:r>
        <w:t>wynikających</w:t>
      </w:r>
      <w:r w:rsidR="000D6BAF">
        <w:t xml:space="preserve"> </w:t>
      </w:r>
      <w:r>
        <w:t xml:space="preserve">z Umowy. Przedstawiciel </w:t>
      </w:r>
      <w:r w:rsidR="003E630C">
        <w:t>Inspektora Nadzoru Inwestorskiego</w:t>
      </w:r>
      <w:r>
        <w:t xml:space="preserve"> będzie umocowany do odbierania w imieniu </w:t>
      </w:r>
      <w:r w:rsidR="003E630C">
        <w:t xml:space="preserve">Inspektora Nadzoru Inwestorskiego </w:t>
      </w:r>
      <w:r>
        <w:t xml:space="preserve">zaleceń Zamawiającego. Na pisemny wniosek Zamawiającego, </w:t>
      </w:r>
      <w:r w:rsidR="00B254E7">
        <w:t>Inspektor Nadzoru Inwestorskiego</w:t>
      </w:r>
      <w:r>
        <w:t xml:space="preserve"> zobowiązany jest do</w:t>
      </w:r>
      <w:r w:rsidR="00DF20AD">
        <w:t xml:space="preserve"> </w:t>
      </w:r>
      <w:r>
        <w:t xml:space="preserve">zmiany osoby pełniącej funkcję Przedstawiciela </w:t>
      </w:r>
      <w:r w:rsidR="00B254E7">
        <w:t>Inspektora Nadzoru Inwestorskiego</w:t>
      </w:r>
      <w:r>
        <w:t xml:space="preserve"> i powołania nowej osoby pełniącej tę funkcję w terminie</w:t>
      </w:r>
      <w:r w:rsidR="00B254E7">
        <w:t xml:space="preserve"> pięciu</w:t>
      </w:r>
      <w:r>
        <w:t xml:space="preserve"> </w:t>
      </w:r>
      <w:r w:rsidR="00B254E7">
        <w:t>(</w:t>
      </w:r>
      <w:r>
        <w:t>5</w:t>
      </w:r>
      <w:r w:rsidR="00B254E7">
        <w:t>)</w:t>
      </w:r>
      <w:r>
        <w:t xml:space="preserve"> </w:t>
      </w:r>
      <w:r w:rsidR="00411D5E">
        <w:t>d</w:t>
      </w:r>
      <w:r>
        <w:t>ni od otrzymania wniosku Zamawiającego.</w:t>
      </w:r>
    </w:p>
    <w:p w14:paraId="06D9C7EA" w14:textId="77777777" w:rsidR="003E3B4D" w:rsidRDefault="003E3B4D" w:rsidP="007B674E">
      <w:pPr>
        <w:spacing w:after="0"/>
        <w:ind w:left="187" w:firstLine="6"/>
      </w:pPr>
    </w:p>
    <w:p w14:paraId="7F39D21A" w14:textId="23E31C79" w:rsidR="00087FC2" w:rsidRDefault="00087FC2" w:rsidP="00411D5E">
      <w:pPr>
        <w:spacing w:after="0"/>
        <w:ind w:left="187" w:firstLine="6"/>
        <w:jc w:val="both"/>
      </w:pPr>
      <w:r>
        <w:t xml:space="preserve">Przedstawiciel </w:t>
      </w:r>
      <w:r w:rsidR="003E630C">
        <w:t>Inspektora Nadzoru Inwestorskiego</w:t>
      </w:r>
      <w:r>
        <w:t xml:space="preserve"> będzie porozumiewać się w języku polskim </w:t>
      </w:r>
      <w:r w:rsidR="00062A76">
        <w:t xml:space="preserve">jak </w:t>
      </w:r>
      <w:r w:rsidR="003E630C">
        <w:t xml:space="preserve">           </w:t>
      </w:r>
      <w:r w:rsidR="00062A76">
        <w:t xml:space="preserve">i angielskim </w:t>
      </w:r>
      <w:r>
        <w:t xml:space="preserve">lub udostępni wystarczającą liczbę kompetentnych tłumaczy. W celu usprawnienia współpracy z Wykonawcą BOP, Wykonawcą Linii WN </w:t>
      </w:r>
      <w:r w:rsidR="00411D5E">
        <w:t xml:space="preserve">i SN </w:t>
      </w:r>
      <w:r>
        <w:t xml:space="preserve">oraz Dostawcą, </w:t>
      </w:r>
      <w:r w:rsidR="003E630C">
        <w:t>Inspektor Nadzoru Inwestorskiego</w:t>
      </w:r>
      <w:r>
        <w:t xml:space="preserve"> zapewni obecność na Terenie Budowy osoby posługującej się językiem angielskim</w:t>
      </w:r>
      <w:r w:rsidR="003B1262">
        <w:t xml:space="preserve"> technicznym</w:t>
      </w:r>
      <w:r>
        <w:t>.</w:t>
      </w:r>
    </w:p>
    <w:p w14:paraId="1B08DD8D" w14:textId="77777777" w:rsidR="003E630C" w:rsidRDefault="003E630C" w:rsidP="007B674E">
      <w:pPr>
        <w:spacing w:after="0"/>
        <w:ind w:left="204"/>
      </w:pPr>
    </w:p>
    <w:p w14:paraId="337E4EDD" w14:textId="71E924E4" w:rsidR="00087FC2" w:rsidRDefault="00087FC2" w:rsidP="007B674E">
      <w:pPr>
        <w:spacing w:after="254"/>
        <w:ind w:left="120" w:firstLine="5"/>
        <w:jc w:val="both"/>
      </w:pPr>
      <w:r>
        <w:t xml:space="preserve">Przedstawiony powyżej kluczowy personel </w:t>
      </w:r>
      <w:r w:rsidR="003E630C">
        <w:t>Inspektora Nadzoru Inwestorskiego</w:t>
      </w:r>
      <w:r>
        <w:t xml:space="preserve"> winien być</w:t>
      </w:r>
      <w:r w:rsidR="00B254E7">
        <w:t xml:space="preserve"> </w:t>
      </w:r>
      <w:r>
        <w:t xml:space="preserve">traktowany, jako minimalne wymogi Zamawiającego do niezawodnego wypełnienia obowiązków </w:t>
      </w:r>
      <w:r w:rsidR="003E630C">
        <w:t>Inspektora Nadzoru Inwestorskiego</w:t>
      </w:r>
      <w:r>
        <w:t xml:space="preserve">, a </w:t>
      </w:r>
      <w:r w:rsidR="003E630C">
        <w:t>Inspektor Nadzoru Inwestorskiego</w:t>
      </w:r>
      <w:r>
        <w:t xml:space="preserve"> jest odpowiedzialny za jeg</w:t>
      </w:r>
      <w:r w:rsidR="007B674E">
        <w:t>o</w:t>
      </w:r>
      <w:r>
        <w:t xml:space="preserve"> prawidłowy dobór i w razie potrzeby powinien dostarczyć swoim</w:t>
      </w:r>
      <w:r w:rsidR="00C37FE2">
        <w:t xml:space="preserve"> </w:t>
      </w:r>
      <w:r>
        <w:t>specjalistom niezbędne wsparcie</w:t>
      </w:r>
      <w:r w:rsidR="00B254E7">
        <w:t xml:space="preserve">     </w:t>
      </w:r>
      <w:r w:rsidR="00691A61">
        <w:t xml:space="preserve"> </w:t>
      </w:r>
      <w:r>
        <w:lastRenderedPageBreak/>
        <w:t>i</w:t>
      </w:r>
      <w:r w:rsidR="00B254E7">
        <w:t xml:space="preserve"> </w:t>
      </w:r>
      <w:r>
        <w:t>pomoc techniczną ze strony innych specjalistów, które może być niezbędne do właściwego wykonania przedmiotu Umowy.</w:t>
      </w:r>
    </w:p>
    <w:p w14:paraId="0099FC82" w14:textId="2B4B5933" w:rsidR="00087FC2" w:rsidRDefault="00087FC2" w:rsidP="007B674E">
      <w:pPr>
        <w:jc w:val="both"/>
      </w:pPr>
      <w:r>
        <w:t xml:space="preserve">Zamawiający nie ogranicza liczebności zespołu </w:t>
      </w:r>
      <w:r w:rsidR="003E630C">
        <w:t>Inspektora Nadzoru Inwestorskiego</w:t>
      </w:r>
      <w:r>
        <w:t xml:space="preserve">. Wszelkie koszty zatrudnienia personelu </w:t>
      </w:r>
      <w:r w:rsidR="003E630C">
        <w:t>Inspektora Nadzoru Inwestorskiego</w:t>
      </w:r>
      <w:r>
        <w:t xml:space="preserve"> ponosi </w:t>
      </w:r>
      <w:r w:rsidR="003E630C">
        <w:t>Inspektor Nadzoru Inwestorskiego</w:t>
      </w:r>
      <w:r>
        <w:t xml:space="preserve"> i te są uwzględnione w ramach Wynagrodzenia określonego Umową.</w:t>
      </w:r>
    </w:p>
    <w:p w14:paraId="06048975" w14:textId="77789434" w:rsidR="005329FE" w:rsidRDefault="00691A61" w:rsidP="005329FE">
      <w:pPr>
        <w:pStyle w:val="Nagwek1"/>
      </w:pPr>
      <w:r>
        <w:t>P</w:t>
      </w:r>
      <w:r w:rsidR="005329FE">
        <w:t>o</w:t>
      </w:r>
      <w:r>
        <w:t>dwykonawstwo</w:t>
      </w:r>
    </w:p>
    <w:p w14:paraId="0847C979" w14:textId="72861EE6" w:rsidR="005329FE" w:rsidRDefault="005329FE" w:rsidP="00691A61">
      <w:pPr>
        <w:pStyle w:val="Akapitzlist"/>
        <w:numPr>
          <w:ilvl w:val="0"/>
          <w:numId w:val="45"/>
        </w:numPr>
        <w:jc w:val="both"/>
      </w:pPr>
      <w:r w:rsidRPr="005329FE">
        <w:t>Wykonawca może powierzyć wykonanie prac wynikających z Umowy podmiotom trzecim za</w:t>
      </w:r>
      <w:r w:rsidRPr="005329FE">
        <w:br/>
        <w:t>uprzednią pisemną zgodą Zamawiającego, z zastrzeżeniem, że:</w:t>
      </w:r>
    </w:p>
    <w:p w14:paraId="465A65F3" w14:textId="204E3DCB" w:rsidR="005329FE" w:rsidRDefault="005329FE" w:rsidP="00691A61">
      <w:pPr>
        <w:pStyle w:val="Akapitzlist"/>
        <w:numPr>
          <w:ilvl w:val="0"/>
          <w:numId w:val="46"/>
        </w:numPr>
        <w:jc w:val="both"/>
      </w:pPr>
      <w:r w:rsidRPr="005329FE">
        <w:t>na każde żądanie Zamawiającego Wykonawca zobowiązany jest przedkładać listy</w:t>
      </w:r>
      <w:r w:rsidRPr="005329FE">
        <w:br/>
        <w:t>osób wykonujących czynności wchodzące w zakres Umowy, a nie będących</w:t>
      </w:r>
      <w:r w:rsidRPr="005329FE">
        <w:br/>
        <w:t>pracownikami Zamawiającego</w:t>
      </w:r>
      <w:r>
        <w:t>;</w:t>
      </w:r>
    </w:p>
    <w:p w14:paraId="4B8BFC7D" w14:textId="77777777" w:rsidR="005329FE" w:rsidRDefault="005329FE" w:rsidP="00691A61">
      <w:pPr>
        <w:pStyle w:val="Akapitzlist"/>
        <w:numPr>
          <w:ilvl w:val="0"/>
          <w:numId w:val="46"/>
        </w:numPr>
        <w:jc w:val="both"/>
      </w:pPr>
      <w:r w:rsidRPr="005329FE">
        <w:t>Zamawiający z powodów uzasadnionych poważnym zagrożeniem wykonania</w:t>
      </w:r>
      <w:r w:rsidRPr="005329FE">
        <w:br/>
        <w:t>przedmiotu Umowy na prawo zażądać odsunięcia danego podwykonawcy od</w:t>
      </w:r>
      <w:r w:rsidRPr="005329FE">
        <w:br/>
        <w:t>realizacji czynności związanych z Umową.</w:t>
      </w:r>
    </w:p>
    <w:p w14:paraId="7CF17031" w14:textId="77777777" w:rsidR="005329FE" w:rsidRDefault="005329FE" w:rsidP="00691A61">
      <w:pPr>
        <w:pStyle w:val="Akapitzlist"/>
        <w:numPr>
          <w:ilvl w:val="0"/>
          <w:numId w:val="45"/>
        </w:numPr>
        <w:jc w:val="both"/>
      </w:pPr>
      <w:r w:rsidRPr="005329FE">
        <w:t>Wykonawca zobowiązuje się, wraz z podpisaniem Umowy dostarczyć Zamawiającemu pisemną</w:t>
      </w:r>
      <w:r>
        <w:t xml:space="preserve"> </w:t>
      </w:r>
      <w:r w:rsidRPr="005329FE">
        <w:t>informację (w formie listy) dotyczącą nazw/firm podwykonawców/kluczowego personelu</w:t>
      </w:r>
      <w:r>
        <w:t xml:space="preserve"> </w:t>
      </w:r>
      <w:r w:rsidRPr="005329FE">
        <w:t>Wykonawcy planowanych do zatrudnienia przez Wykonawcę, przy realizacji Umowy.</w:t>
      </w:r>
      <w:r>
        <w:t xml:space="preserve"> </w:t>
      </w:r>
      <w:r w:rsidRPr="005329FE">
        <w:t>Wykonawca, w razie zmiany/uzupełnienia podwykonawców/kluczowego personelu</w:t>
      </w:r>
      <w:r w:rsidRPr="005329FE">
        <w:br/>
        <w:t>Wykonawcy, zobowiązany jest przedłożyć aktualną pisemną informację dotyczącą nazw/firm</w:t>
      </w:r>
      <w:r w:rsidRPr="005329FE">
        <w:br/>
        <w:t>podwykonawców/kluczowego personelu Wykonawcy.</w:t>
      </w:r>
    </w:p>
    <w:p w14:paraId="5648F491" w14:textId="77777777" w:rsidR="005329FE" w:rsidRDefault="005329FE" w:rsidP="00691A61">
      <w:pPr>
        <w:pStyle w:val="Akapitzlist"/>
        <w:numPr>
          <w:ilvl w:val="0"/>
          <w:numId w:val="45"/>
        </w:numPr>
        <w:jc w:val="both"/>
      </w:pPr>
      <w:r w:rsidRPr="005329FE">
        <w:t>Za działania lub zaniechania podwykonawców Wykonawca ponosi odpowiedzialność jak za</w:t>
      </w:r>
      <w:r w:rsidRPr="005329FE">
        <w:br/>
        <w:t>działania lub zaniechania własne.</w:t>
      </w:r>
    </w:p>
    <w:p w14:paraId="6C145150" w14:textId="51B7B803" w:rsidR="00010874" w:rsidRPr="00491994" w:rsidRDefault="005329FE" w:rsidP="007B674E">
      <w:pPr>
        <w:pStyle w:val="Akapitzlist"/>
        <w:numPr>
          <w:ilvl w:val="0"/>
          <w:numId w:val="47"/>
        </w:numPr>
        <w:jc w:val="both"/>
      </w:pPr>
      <w:r w:rsidRPr="005329FE">
        <w:t>Zapisy dotyczące udzielenia przez Zamawiającego zgody na powierzenie wykonania prac</w:t>
      </w:r>
      <w:r w:rsidRPr="005329FE">
        <w:br/>
        <w:t>podwykonawcom nie mają zastosowania do umów o świadczenie usług doradczych, w zakresie</w:t>
      </w:r>
      <w:r>
        <w:t xml:space="preserve"> </w:t>
      </w:r>
      <w:r w:rsidRPr="005329FE">
        <w:t>umów o współpracy zawartych przez Wykonawcę z osobami fizycznymi prowadzącymi</w:t>
      </w:r>
      <w:r>
        <w:t xml:space="preserve"> </w:t>
      </w:r>
      <w:r w:rsidRPr="005329FE">
        <w:t>działalność gospodarczą oraz umów zlecenia i umów o dzieło zawartych przez</w:t>
      </w:r>
      <w:r w:rsidR="00691A61">
        <w:t xml:space="preserve"> </w:t>
      </w:r>
      <w:r w:rsidRPr="005329FE">
        <w:t>Wykonawcę z</w:t>
      </w:r>
      <w:r w:rsidR="00491994">
        <w:t xml:space="preserve"> </w:t>
      </w:r>
      <w:r>
        <w:rPr>
          <w:rStyle w:val="fontstyle01"/>
        </w:rPr>
        <w:t>osobami fizycznymi nie prowadzącymi działalności gospodarczej, z którymi</w:t>
      </w:r>
      <w:r w:rsidR="00691A61">
        <w:rPr>
          <w:rStyle w:val="fontstyle01"/>
        </w:rPr>
        <w:t xml:space="preserve"> </w:t>
      </w:r>
      <w:r>
        <w:rPr>
          <w:rStyle w:val="fontstyle01"/>
        </w:rPr>
        <w:t>Wykonawca stale</w:t>
      </w:r>
      <w:r w:rsidR="00691A61" w:rsidRPr="00491994">
        <w:rPr>
          <w:rFonts w:ascii="Calibri" w:hAnsi="Calibri" w:cs="Calibri"/>
          <w:color w:val="000000"/>
        </w:rPr>
        <w:t xml:space="preserve"> </w:t>
      </w:r>
      <w:r>
        <w:rPr>
          <w:rStyle w:val="fontstyle01"/>
        </w:rPr>
        <w:t>współpracuje.</w:t>
      </w:r>
    </w:p>
    <w:sectPr w:rsidR="00010874" w:rsidRPr="00491994" w:rsidSect="00526945"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380AA" w14:textId="77777777" w:rsidR="000C41D7" w:rsidRDefault="000C41D7" w:rsidP="00D47290">
      <w:pPr>
        <w:spacing w:after="0" w:line="240" w:lineRule="auto"/>
      </w:pPr>
      <w:r>
        <w:separator/>
      </w:r>
    </w:p>
  </w:endnote>
  <w:endnote w:type="continuationSeparator" w:id="0">
    <w:p w14:paraId="090492BF" w14:textId="77777777" w:rsidR="000C41D7" w:rsidRDefault="000C41D7" w:rsidP="00D47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2C501" w14:textId="77777777" w:rsidR="00CF3CDC" w:rsidRDefault="00082F58">
    <w:pPr>
      <w:spacing w:after="0"/>
      <w:ind w:right="662"/>
      <w:jc w:val="center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</w:t>
    </w:r>
    <w:fldSimple w:instr=" NUMPAGES   \* MERGEFORMAT ">
      <w:r>
        <w:rPr>
          <w:sz w:val="18"/>
        </w:rPr>
        <w:t>25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85312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4D110C" w14:textId="19BE2157" w:rsidR="00312A32" w:rsidRPr="00312A32" w:rsidRDefault="00312A32">
            <w:pPr>
              <w:pStyle w:val="Stopka"/>
              <w:jc w:val="right"/>
            </w:pPr>
            <w:r w:rsidRPr="00312A32">
              <w:t xml:space="preserve">Strona </w:t>
            </w:r>
            <w:r w:rsidRPr="00312A32">
              <w:rPr>
                <w:sz w:val="24"/>
                <w:szCs w:val="24"/>
              </w:rPr>
              <w:fldChar w:fldCharType="begin"/>
            </w:r>
            <w:r w:rsidRPr="00312A32">
              <w:instrText>PAGE</w:instrText>
            </w:r>
            <w:r w:rsidRPr="00312A32">
              <w:rPr>
                <w:sz w:val="24"/>
                <w:szCs w:val="24"/>
              </w:rPr>
              <w:fldChar w:fldCharType="separate"/>
            </w:r>
            <w:r w:rsidRPr="00312A32">
              <w:t>2</w:t>
            </w:r>
            <w:r w:rsidRPr="00312A32">
              <w:rPr>
                <w:sz w:val="24"/>
                <w:szCs w:val="24"/>
              </w:rPr>
              <w:fldChar w:fldCharType="end"/>
            </w:r>
            <w:r w:rsidRPr="00312A32">
              <w:t xml:space="preserve"> z </w:t>
            </w:r>
            <w:r w:rsidRPr="00312A32">
              <w:rPr>
                <w:sz w:val="24"/>
                <w:szCs w:val="24"/>
              </w:rPr>
              <w:fldChar w:fldCharType="begin"/>
            </w:r>
            <w:r w:rsidRPr="00312A32">
              <w:instrText>NUMPAGES</w:instrText>
            </w:r>
            <w:r w:rsidRPr="00312A32">
              <w:rPr>
                <w:sz w:val="24"/>
                <w:szCs w:val="24"/>
              </w:rPr>
              <w:fldChar w:fldCharType="separate"/>
            </w:r>
            <w:r w:rsidRPr="00312A32">
              <w:t>2</w:t>
            </w:r>
            <w:r w:rsidRPr="00312A32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51F5E41" w14:textId="6B6BC5CD" w:rsidR="00CF3CDC" w:rsidRPr="00312A32" w:rsidRDefault="000C41D7">
    <w:pPr>
      <w:spacing w:after="0"/>
      <w:ind w:left="42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C2F91" w14:textId="77777777" w:rsidR="000C41D7" w:rsidRDefault="000C41D7" w:rsidP="00D47290">
      <w:pPr>
        <w:spacing w:after="0" w:line="240" w:lineRule="auto"/>
      </w:pPr>
      <w:r>
        <w:separator/>
      </w:r>
    </w:p>
  </w:footnote>
  <w:footnote w:type="continuationSeparator" w:id="0">
    <w:p w14:paraId="5834022F" w14:textId="77777777" w:rsidR="000C41D7" w:rsidRDefault="000C41D7" w:rsidP="00D47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458CB"/>
    <w:multiLevelType w:val="hybridMultilevel"/>
    <w:tmpl w:val="3CB8B2D0"/>
    <w:lvl w:ilvl="0" w:tplc="4620AE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B6B4A"/>
    <w:multiLevelType w:val="hybridMultilevel"/>
    <w:tmpl w:val="B4B0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94482"/>
    <w:multiLevelType w:val="hybridMultilevel"/>
    <w:tmpl w:val="45EE51DE"/>
    <w:lvl w:ilvl="0" w:tplc="104EF81E">
      <w:start w:val="1"/>
      <w:numFmt w:val="bullet"/>
      <w:pStyle w:val="Nagwek4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D197A69"/>
    <w:multiLevelType w:val="hybridMultilevel"/>
    <w:tmpl w:val="49C21C9C"/>
    <w:lvl w:ilvl="0" w:tplc="6636BAAE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457397"/>
    <w:multiLevelType w:val="hybridMultilevel"/>
    <w:tmpl w:val="7F8A4808"/>
    <w:lvl w:ilvl="0" w:tplc="4BB6DD1E">
      <w:start w:val="1"/>
      <w:numFmt w:val="lowerLetter"/>
      <w:pStyle w:val="Nagwek3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330F0148"/>
    <w:multiLevelType w:val="hybridMultilevel"/>
    <w:tmpl w:val="C0F4E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C5167"/>
    <w:multiLevelType w:val="multilevel"/>
    <w:tmpl w:val="7D0005BC"/>
    <w:styleLink w:val="Listapoz2"/>
    <w:lvl w:ilvl="0">
      <w:start w:val="1"/>
      <w:numFmt w:val="ordinal"/>
      <w:suff w:val="space"/>
      <w:lvlText w:val="%1"/>
      <w:lvlJc w:val="left"/>
      <w:pPr>
        <w:ind w:left="357" w:hanging="357"/>
      </w:pPr>
      <w:rPr>
        <w:rFonts w:ascii="Calibri" w:hAnsi="Calibri" w:hint="default"/>
        <w:sz w:val="28"/>
      </w:rPr>
    </w:lvl>
    <w:lvl w:ilvl="1">
      <w:start w:val="1"/>
      <w:numFmt w:val="ordinal"/>
      <w:lvlText w:val="%1%2"/>
      <w:lvlJc w:val="left"/>
      <w:pPr>
        <w:ind w:left="714" w:hanging="357"/>
      </w:pPr>
      <w:rPr>
        <w:rFonts w:hint="default"/>
      </w:rPr>
    </w:lvl>
    <w:lvl w:ilvl="2">
      <w:start w:val="1"/>
      <w:numFmt w:val="ordinal"/>
      <w:lvlText w:val="%1%2%3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D5A53CC"/>
    <w:multiLevelType w:val="hybridMultilevel"/>
    <w:tmpl w:val="3154D1C0"/>
    <w:lvl w:ilvl="0" w:tplc="331E974A">
      <w:start w:val="1"/>
      <w:numFmt w:val="decimal"/>
      <w:pStyle w:val="Nagwek2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4116326F"/>
    <w:multiLevelType w:val="hybridMultilevel"/>
    <w:tmpl w:val="0996F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862A3"/>
    <w:multiLevelType w:val="hybridMultilevel"/>
    <w:tmpl w:val="B078811C"/>
    <w:lvl w:ilvl="0" w:tplc="CDB4EDEA">
      <w:start w:val="1"/>
      <w:numFmt w:val="decimal"/>
      <w:pStyle w:val="Nagwek6"/>
      <w:lvlText w:val="2.%1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5CBB4505"/>
    <w:multiLevelType w:val="hybridMultilevel"/>
    <w:tmpl w:val="22821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B4918"/>
    <w:multiLevelType w:val="hybridMultilevel"/>
    <w:tmpl w:val="B2F63BFE"/>
    <w:lvl w:ilvl="0" w:tplc="457C3926">
      <w:start w:val="1"/>
      <w:numFmt w:val="ordinal"/>
      <w:pStyle w:val="Nagwek7"/>
      <w:lvlText w:val="2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B0301"/>
    <w:multiLevelType w:val="hybridMultilevel"/>
    <w:tmpl w:val="BD40E9AE"/>
    <w:lvl w:ilvl="0" w:tplc="680E45B4">
      <w:start w:val="1"/>
      <w:numFmt w:val="decimal"/>
      <w:pStyle w:val="Nagwek5"/>
      <w:lvlText w:val="1.%1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F2A5CD0"/>
    <w:multiLevelType w:val="hybridMultilevel"/>
    <w:tmpl w:val="3CB8B2D0"/>
    <w:lvl w:ilvl="0" w:tplc="4620AE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40873"/>
    <w:multiLevelType w:val="hybridMultilevel"/>
    <w:tmpl w:val="C6B815F0"/>
    <w:lvl w:ilvl="0" w:tplc="ED6836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FF2B72"/>
    <w:multiLevelType w:val="hybridMultilevel"/>
    <w:tmpl w:val="FE80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75469D"/>
    <w:multiLevelType w:val="hybridMultilevel"/>
    <w:tmpl w:val="7470790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7"/>
  </w:num>
  <w:num w:numId="4">
    <w:abstractNumId w:val="4"/>
  </w:num>
  <w:num w:numId="5">
    <w:abstractNumId w:val="2"/>
  </w:num>
  <w:num w:numId="6">
    <w:abstractNumId w:val="12"/>
  </w:num>
  <w:num w:numId="7">
    <w:abstractNumId w:val="7"/>
    <w:lvlOverride w:ilvl="0">
      <w:startOverride w:val="1"/>
    </w:lvlOverride>
  </w:num>
  <w:num w:numId="8">
    <w:abstractNumId w:val="9"/>
  </w:num>
  <w:num w:numId="9">
    <w:abstractNumId w:val="7"/>
    <w:lvlOverride w:ilvl="0">
      <w:startOverride w:val="1"/>
    </w:lvlOverride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6"/>
  </w:num>
  <w:num w:numId="22">
    <w:abstractNumId w:val="4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16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7"/>
  </w:num>
  <w:num w:numId="36">
    <w:abstractNumId w:val="10"/>
  </w:num>
  <w:num w:numId="37">
    <w:abstractNumId w:val="15"/>
  </w:num>
  <w:num w:numId="38">
    <w:abstractNumId w:val="8"/>
  </w:num>
  <w:num w:numId="39">
    <w:abstractNumId w:val="7"/>
    <w:lvlOverride w:ilvl="0">
      <w:startOverride w:val="1"/>
    </w:lvlOverride>
  </w:num>
  <w:num w:numId="40">
    <w:abstractNumId w:val="7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3"/>
  </w:num>
  <w:num w:numId="44">
    <w:abstractNumId w:val="5"/>
  </w:num>
  <w:num w:numId="45">
    <w:abstractNumId w:val="0"/>
  </w:num>
  <w:num w:numId="46">
    <w:abstractNumId w:val="14"/>
  </w:num>
  <w:num w:numId="4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70"/>
  <w:drawingGridVerticalSpacing w:val="170"/>
  <w:doNotUseMarginsForDrawingGridOrigin/>
  <w:drawingGridHorizontalOrigin w:val="851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242"/>
    <w:rsid w:val="00010874"/>
    <w:rsid w:val="000208C3"/>
    <w:rsid w:val="00030251"/>
    <w:rsid w:val="00031341"/>
    <w:rsid w:val="000372B2"/>
    <w:rsid w:val="00041E0A"/>
    <w:rsid w:val="00042FD4"/>
    <w:rsid w:val="00044595"/>
    <w:rsid w:val="00062A76"/>
    <w:rsid w:val="000649CF"/>
    <w:rsid w:val="000664D5"/>
    <w:rsid w:val="000728B1"/>
    <w:rsid w:val="000761B7"/>
    <w:rsid w:val="00082F58"/>
    <w:rsid w:val="00087FC2"/>
    <w:rsid w:val="000A2A11"/>
    <w:rsid w:val="000A32CE"/>
    <w:rsid w:val="000C41D7"/>
    <w:rsid w:val="000D3927"/>
    <w:rsid w:val="000D6BAF"/>
    <w:rsid w:val="00113E40"/>
    <w:rsid w:val="00135BD8"/>
    <w:rsid w:val="00143256"/>
    <w:rsid w:val="00155E6A"/>
    <w:rsid w:val="001608AA"/>
    <w:rsid w:val="00176233"/>
    <w:rsid w:val="00177E07"/>
    <w:rsid w:val="001842F2"/>
    <w:rsid w:val="001849B2"/>
    <w:rsid w:val="001F01F0"/>
    <w:rsid w:val="001F7E61"/>
    <w:rsid w:val="002353D2"/>
    <w:rsid w:val="00241AED"/>
    <w:rsid w:val="00252E6D"/>
    <w:rsid w:val="002619CC"/>
    <w:rsid w:val="0028039E"/>
    <w:rsid w:val="0028041E"/>
    <w:rsid w:val="002A268B"/>
    <w:rsid w:val="002B498D"/>
    <w:rsid w:val="002B66F7"/>
    <w:rsid w:val="002C3C0D"/>
    <w:rsid w:val="002C5B54"/>
    <w:rsid w:val="002D757E"/>
    <w:rsid w:val="002F0704"/>
    <w:rsid w:val="00312A32"/>
    <w:rsid w:val="00325C7F"/>
    <w:rsid w:val="00340E32"/>
    <w:rsid w:val="003460EE"/>
    <w:rsid w:val="00384CDA"/>
    <w:rsid w:val="00394020"/>
    <w:rsid w:val="003B1262"/>
    <w:rsid w:val="003C7B14"/>
    <w:rsid w:val="003D339B"/>
    <w:rsid w:val="003D3AF9"/>
    <w:rsid w:val="003D40CA"/>
    <w:rsid w:val="003E3B4D"/>
    <w:rsid w:val="003E630C"/>
    <w:rsid w:val="003F298E"/>
    <w:rsid w:val="00401C76"/>
    <w:rsid w:val="00405B35"/>
    <w:rsid w:val="0040745C"/>
    <w:rsid w:val="00411D5E"/>
    <w:rsid w:val="004243C5"/>
    <w:rsid w:val="0043068F"/>
    <w:rsid w:val="0043217B"/>
    <w:rsid w:val="00432461"/>
    <w:rsid w:val="00432D65"/>
    <w:rsid w:val="0046703D"/>
    <w:rsid w:val="00485631"/>
    <w:rsid w:val="00487C65"/>
    <w:rsid w:val="00491994"/>
    <w:rsid w:val="004A0A5B"/>
    <w:rsid w:val="004B1DC3"/>
    <w:rsid w:val="004B651C"/>
    <w:rsid w:val="004B77BE"/>
    <w:rsid w:val="004B7F83"/>
    <w:rsid w:val="004C2380"/>
    <w:rsid w:val="004D6855"/>
    <w:rsid w:val="004F2ABB"/>
    <w:rsid w:val="004F3389"/>
    <w:rsid w:val="004F369E"/>
    <w:rsid w:val="004F53C3"/>
    <w:rsid w:val="004F5FC1"/>
    <w:rsid w:val="005067FE"/>
    <w:rsid w:val="005231CE"/>
    <w:rsid w:val="00526945"/>
    <w:rsid w:val="005329FE"/>
    <w:rsid w:val="005A1C85"/>
    <w:rsid w:val="005C7D9F"/>
    <w:rsid w:val="005E65CD"/>
    <w:rsid w:val="00611E4D"/>
    <w:rsid w:val="0062356E"/>
    <w:rsid w:val="00623888"/>
    <w:rsid w:val="00623F77"/>
    <w:rsid w:val="00631C4C"/>
    <w:rsid w:val="00637012"/>
    <w:rsid w:val="00641581"/>
    <w:rsid w:val="00646131"/>
    <w:rsid w:val="00650EC2"/>
    <w:rsid w:val="006517F8"/>
    <w:rsid w:val="00657D7E"/>
    <w:rsid w:val="00663DE4"/>
    <w:rsid w:val="006669B9"/>
    <w:rsid w:val="00691A61"/>
    <w:rsid w:val="00692B06"/>
    <w:rsid w:val="006C2894"/>
    <w:rsid w:val="006C6433"/>
    <w:rsid w:val="006E22FE"/>
    <w:rsid w:val="006F77CA"/>
    <w:rsid w:val="007108AC"/>
    <w:rsid w:val="007162E3"/>
    <w:rsid w:val="007319B1"/>
    <w:rsid w:val="00745C10"/>
    <w:rsid w:val="007570D6"/>
    <w:rsid w:val="0075730D"/>
    <w:rsid w:val="0078409D"/>
    <w:rsid w:val="007A1242"/>
    <w:rsid w:val="007A3922"/>
    <w:rsid w:val="007B674E"/>
    <w:rsid w:val="007D5EF0"/>
    <w:rsid w:val="007E582B"/>
    <w:rsid w:val="008102C7"/>
    <w:rsid w:val="0081413F"/>
    <w:rsid w:val="0081531E"/>
    <w:rsid w:val="00823E6E"/>
    <w:rsid w:val="00861967"/>
    <w:rsid w:val="00865C9D"/>
    <w:rsid w:val="0088146A"/>
    <w:rsid w:val="008815FA"/>
    <w:rsid w:val="008A13F3"/>
    <w:rsid w:val="008A695D"/>
    <w:rsid w:val="008C1073"/>
    <w:rsid w:val="008C3AF4"/>
    <w:rsid w:val="008E0CBE"/>
    <w:rsid w:val="00924B4D"/>
    <w:rsid w:val="0094179B"/>
    <w:rsid w:val="00950C2A"/>
    <w:rsid w:val="009743DD"/>
    <w:rsid w:val="00990CC1"/>
    <w:rsid w:val="009922D7"/>
    <w:rsid w:val="009943D6"/>
    <w:rsid w:val="009A5BFA"/>
    <w:rsid w:val="009C694A"/>
    <w:rsid w:val="009D546E"/>
    <w:rsid w:val="009D59AE"/>
    <w:rsid w:val="00A1454A"/>
    <w:rsid w:val="00A15339"/>
    <w:rsid w:val="00A438A8"/>
    <w:rsid w:val="00A5708A"/>
    <w:rsid w:val="00A679EA"/>
    <w:rsid w:val="00A74710"/>
    <w:rsid w:val="00A82FDB"/>
    <w:rsid w:val="00AB193C"/>
    <w:rsid w:val="00AF7FEF"/>
    <w:rsid w:val="00B04BBA"/>
    <w:rsid w:val="00B20A23"/>
    <w:rsid w:val="00B254E7"/>
    <w:rsid w:val="00B431D4"/>
    <w:rsid w:val="00B769EB"/>
    <w:rsid w:val="00B82A9B"/>
    <w:rsid w:val="00B87DB3"/>
    <w:rsid w:val="00BA1FAC"/>
    <w:rsid w:val="00BA537E"/>
    <w:rsid w:val="00BB4EE7"/>
    <w:rsid w:val="00BC0512"/>
    <w:rsid w:val="00BC41B1"/>
    <w:rsid w:val="00BE39E0"/>
    <w:rsid w:val="00BF0DD2"/>
    <w:rsid w:val="00C066F3"/>
    <w:rsid w:val="00C3569F"/>
    <w:rsid w:val="00C37FE2"/>
    <w:rsid w:val="00C4555D"/>
    <w:rsid w:val="00C639EE"/>
    <w:rsid w:val="00C64DF3"/>
    <w:rsid w:val="00C67685"/>
    <w:rsid w:val="00C80009"/>
    <w:rsid w:val="00C80B0D"/>
    <w:rsid w:val="00C92CE3"/>
    <w:rsid w:val="00C97635"/>
    <w:rsid w:val="00CC599A"/>
    <w:rsid w:val="00CF0D90"/>
    <w:rsid w:val="00D05CC8"/>
    <w:rsid w:val="00D06C97"/>
    <w:rsid w:val="00D45EAF"/>
    <w:rsid w:val="00D47290"/>
    <w:rsid w:val="00D737C7"/>
    <w:rsid w:val="00DA7E37"/>
    <w:rsid w:val="00DD611C"/>
    <w:rsid w:val="00DF20AD"/>
    <w:rsid w:val="00E01018"/>
    <w:rsid w:val="00E02115"/>
    <w:rsid w:val="00E0427A"/>
    <w:rsid w:val="00E16A27"/>
    <w:rsid w:val="00E21343"/>
    <w:rsid w:val="00E31385"/>
    <w:rsid w:val="00E32FEA"/>
    <w:rsid w:val="00E51B05"/>
    <w:rsid w:val="00E52DDD"/>
    <w:rsid w:val="00E5305B"/>
    <w:rsid w:val="00E53188"/>
    <w:rsid w:val="00E76DC0"/>
    <w:rsid w:val="00E81708"/>
    <w:rsid w:val="00E84E4A"/>
    <w:rsid w:val="00EB33AB"/>
    <w:rsid w:val="00F02E94"/>
    <w:rsid w:val="00F16D58"/>
    <w:rsid w:val="00F3223A"/>
    <w:rsid w:val="00F35BD8"/>
    <w:rsid w:val="00F41E7C"/>
    <w:rsid w:val="00F50F0C"/>
    <w:rsid w:val="00F767E6"/>
    <w:rsid w:val="00F8121B"/>
    <w:rsid w:val="00FA28BE"/>
    <w:rsid w:val="00FB6305"/>
    <w:rsid w:val="00FC0C28"/>
    <w:rsid w:val="00FF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4CF91"/>
  <w15:chartTrackingRefBased/>
  <w15:docId w15:val="{D7E59905-A324-49E2-A7A1-3CD73DBC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46A"/>
    <w:pPr>
      <w:keepNext/>
      <w:suppressAutoHyphens/>
    </w:pPr>
  </w:style>
  <w:style w:type="paragraph" w:styleId="Nagwek1">
    <w:name w:val="heading 1"/>
    <w:basedOn w:val="Normalny"/>
    <w:next w:val="Nagwek2"/>
    <w:link w:val="Nagwek1Znak"/>
    <w:uiPriority w:val="9"/>
    <w:qFormat/>
    <w:rsid w:val="000A2A11"/>
    <w:pPr>
      <w:keepLines/>
      <w:numPr>
        <w:numId w:val="1"/>
      </w:numPr>
      <w:spacing w:before="120" w:after="120" w:line="360" w:lineRule="auto"/>
      <w:ind w:left="822" w:right="113" w:hanging="709"/>
      <w:outlineLvl w:val="0"/>
    </w:pPr>
    <w:rPr>
      <w:rFonts w:ascii="Calibri" w:eastAsiaTheme="majorEastAsia" w:hAnsi="Calibri" w:cstheme="majorBidi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041E"/>
    <w:pPr>
      <w:keepLines/>
      <w:numPr>
        <w:numId w:val="35"/>
      </w:numPr>
      <w:spacing w:before="240" w:after="240" w:line="300" w:lineRule="auto"/>
      <w:ind w:right="227"/>
      <w:outlineLvl w:val="1"/>
    </w:pPr>
    <w:rPr>
      <w:rFonts w:ascii="Calibri" w:eastAsiaTheme="majorEastAsia" w:hAnsi="Calibri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0EC2"/>
    <w:pPr>
      <w:keepLines/>
      <w:numPr>
        <w:numId w:val="4"/>
      </w:numPr>
      <w:spacing w:before="120" w:after="120"/>
      <w:ind w:left="1094" w:hanging="357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3E40"/>
    <w:pPr>
      <w:keepLines/>
      <w:numPr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22D7"/>
    <w:pPr>
      <w:keepLines/>
      <w:numPr>
        <w:numId w:val="6"/>
      </w:numPr>
      <w:spacing w:before="240" w:after="240"/>
      <w:ind w:left="697" w:right="340" w:hanging="357"/>
      <w:outlineLvl w:val="4"/>
    </w:pPr>
    <w:rPr>
      <w:rFonts w:ascii="Calibri" w:eastAsiaTheme="majorEastAsia" w:hAnsi="Calibri" w:cstheme="majorBidi"/>
      <w:sz w:val="28"/>
    </w:r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9922D7"/>
    <w:pPr>
      <w:numPr>
        <w:numId w:val="8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922D7"/>
    <w:pPr>
      <w:keepLines/>
      <w:numPr>
        <w:numId w:val="10"/>
      </w:numPr>
      <w:spacing w:after="0"/>
      <w:ind w:left="1304" w:hanging="510"/>
      <w:outlineLvl w:val="6"/>
    </w:pPr>
    <w:rPr>
      <w:rFonts w:ascii="Calibri" w:eastAsiaTheme="majorEastAsia" w:hAnsi="Calibri" w:cstheme="majorBidi"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A11"/>
    <w:rPr>
      <w:rFonts w:ascii="Calibri" w:eastAsiaTheme="majorEastAsia" w:hAnsi="Calibri" w:cstheme="majorBidi"/>
      <w:sz w:val="28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4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28041E"/>
    <w:rPr>
      <w:rFonts w:ascii="Calibri" w:eastAsiaTheme="majorEastAsia" w:hAnsi="Calibri" w:cstheme="majorBidi"/>
      <w:szCs w:val="26"/>
    </w:rPr>
  </w:style>
  <w:style w:type="character" w:customStyle="1" w:styleId="NagwekZnak">
    <w:name w:val="Nagłówek Znak"/>
    <w:basedOn w:val="Domylnaczcionkaakapitu"/>
    <w:link w:val="Nagwek"/>
    <w:uiPriority w:val="99"/>
    <w:rsid w:val="00D47290"/>
  </w:style>
  <w:style w:type="character" w:customStyle="1" w:styleId="Nagwek3Znak">
    <w:name w:val="Nagłówek 3 Znak"/>
    <w:basedOn w:val="Domylnaczcionkaakapitu"/>
    <w:link w:val="Nagwek3"/>
    <w:uiPriority w:val="9"/>
    <w:rsid w:val="00650EC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13E40"/>
    <w:rPr>
      <w:rFonts w:asciiTheme="majorHAnsi" w:eastAsiaTheme="majorEastAsia" w:hAnsiTheme="majorHAnsi" w:cstheme="majorBidi"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9922D7"/>
    <w:rPr>
      <w:rFonts w:ascii="Calibri" w:eastAsiaTheme="majorEastAsia" w:hAnsi="Calibri" w:cstheme="majorBidi"/>
      <w:sz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9922D7"/>
    <w:rPr>
      <w:rFonts w:ascii="Calibri" w:eastAsiaTheme="majorEastAsia" w:hAnsi="Calibri" w:cstheme="majorBidi"/>
      <w:sz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9922D7"/>
    <w:rPr>
      <w:rFonts w:ascii="Calibri" w:eastAsiaTheme="majorEastAsia" w:hAnsi="Calibri" w:cstheme="majorBidi"/>
      <w:iCs/>
      <w:sz w:val="28"/>
    </w:rPr>
  </w:style>
  <w:style w:type="paragraph" w:styleId="Akapitzlist">
    <w:name w:val="List Paragraph"/>
    <w:basedOn w:val="Normalny"/>
    <w:uiPriority w:val="34"/>
    <w:qFormat/>
    <w:rsid w:val="00087FC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8146A"/>
    <w:pPr>
      <w:keepNext w:val="0"/>
      <w:tabs>
        <w:tab w:val="center" w:pos="4680"/>
        <w:tab w:val="right" w:pos="9360"/>
      </w:tabs>
      <w:suppressAutoHyphens w:val="0"/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8146A"/>
    <w:rPr>
      <w:rFonts w:eastAsiaTheme="minorEastAsia" w:cs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6BAF"/>
    <w:pPr>
      <w:numPr>
        <w:numId w:val="0"/>
      </w:numPr>
      <w:suppressAutoHyphens w:val="0"/>
      <w:spacing w:before="240" w:after="0" w:line="259" w:lineRule="auto"/>
      <w:ind w:right="0"/>
      <w:outlineLvl w:val="9"/>
    </w:pPr>
    <w:rPr>
      <w:rFonts w:asciiTheme="majorHAnsi" w:hAnsiTheme="majorHAnsi"/>
      <w:color w:val="2F5496" w:themeColor="accent1" w:themeShade="BF"/>
      <w:sz w:val="3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D6BAF"/>
    <w:pPr>
      <w:spacing w:after="0"/>
      <w:ind w:left="1100"/>
    </w:pPr>
    <w:rPr>
      <w:rFonts w:cstheme="minorHAns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692B06"/>
    <w:pPr>
      <w:tabs>
        <w:tab w:val="left" w:pos="440"/>
        <w:tab w:val="right" w:leader="dot" w:pos="9060"/>
      </w:tabs>
      <w:spacing w:before="120" w:after="120"/>
      <w:jc w:val="center"/>
    </w:pPr>
    <w:rPr>
      <w:rFonts w:cstheme="minorHAnsi"/>
      <w:b/>
      <w:bCs/>
      <w:caps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692B06"/>
    <w:pPr>
      <w:tabs>
        <w:tab w:val="left" w:pos="880"/>
        <w:tab w:val="right" w:leader="dot" w:pos="9060"/>
      </w:tabs>
      <w:spacing w:after="0"/>
      <w:ind w:left="220"/>
    </w:pPr>
    <w:rPr>
      <w:rFonts w:cstheme="minorHAnsi"/>
      <w:smallCaps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D6BAF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0D6BAF"/>
    <w:pPr>
      <w:spacing w:after="0"/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0D6BAF"/>
    <w:pPr>
      <w:spacing w:after="0"/>
      <w:ind w:left="88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0D6BAF"/>
    <w:pPr>
      <w:spacing w:after="0"/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0D6BAF"/>
    <w:pPr>
      <w:spacing w:after="0"/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0D6BAF"/>
    <w:pPr>
      <w:spacing w:after="0"/>
      <w:ind w:left="1760"/>
    </w:pPr>
    <w:rPr>
      <w:rFonts w:cstheme="minorHAns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D6B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6BAF"/>
    <w:rPr>
      <w:color w:val="605E5C"/>
      <w:shd w:val="clear" w:color="auto" w:fill="E1DFDD"/>
    </w:rPr>
  </w:style>
  <w:style w:type="numbering" w:customStyle="1" w:styleId="Listapoz2">
    <w:name w:val="Lista_poz2"/>
    <w:basedOn w:val="Bezlisty"/>
    <w:uiPriority w:val="99"/>
    <w:rsid w:val="004F5FC1"/>
    <w:pPr>
      <w:numPr>
        <w:numId w:val="21"/>
      </w:numPr>
    </w:pPr>
  </w:style>
  <w:style w:type="paragraph" w:styleId="Bezodstpw">
    <w:name w:val="No Spacing"/>
    <w:link w:val="BezodstpwZnak"/>
    <w:uiPriority w:val="1"/>
    <w:qFormat/>
    <w:rsid w:val="00E8170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81708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7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7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7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79B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Eko punkty Char,podpunkt Char,Normalny2 Char,Normalny w tabeli Char"/>
    <w:basedOn w:val="Domylnaczcionkaakapitu"/>
    <w:link w:val="Akapitzlist1"/>
    <w:uiPriority w:val="34"/>
    <w:locked/>
    <w:rsid w:val="007D5EF0"/>
  </w:style>
  <w:style w:type="paragraph" w:customStyle="1" w:styleId="Akapitzlist1">
    <w:name w:val="Akapit z listą1"/>
    <w:aliases w:val="Eko punkty,podpunkt,Normalny2,Normalny w tabeli"/>
    <w:basedOn w:val="Normalny"/>
    <w:link w:val="ListParagraphChar"/>
    <w:uiPriority w:val="34"/>
    <w:rsid w:val="007D5EF0"/>
    <w:pPr>
      <w:keepNext w:val="0"/>
      <w:suppressAutoHyphens w:val="0"/>
      <w:spacing w:after="0" w:line="240" w:lineRule="auto"/>
      <w:ind w:left="720"/>
    </w:pPr>
  </w:style>
  <w:style w:type="paragraph" w:styleId="Poprawka">
    <w:name w:val="Revision"/>
    <w:hidden/>
    <w:uiPriority w:val="99"/>
    <w:semiHidden/>
    <w:rsid w:val="00BA1FA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A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A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A23"/>
    <w:rPr>
      <w:vertAlign w:val="superscript"/>
    </w:rPr>
  </w:style>
  <w:style w:type="character" w:customStyle="1" w:styleId="fontstyle01">
    <w:name w:val="fontstyle01"/>
    <w:basedOn w:val="Domylnaczcionkaakapitu"/>
    <w:rsid w:val="005329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2023-09-30T00:00:00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BCDA59-D984-467E-A28A-F61775EE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2958</Words>
  <Characters>17752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Farmy wiatrowej „fw Bejsce”</dc:subject>
  <dc:creator>Jeżak Kamil</dc:creator>
  <cp:keywords/>
  <dc:description/>
  <cp:lastModifiedBy>Jeżak Kamil</cp:lastModifiedBy>
  <cp:revision>5</cp:revision>
  <dcterms:created xsi:type="dcterms:W3CDTF">2023-11-08T14:56:00Z</dcterms:created>
  <dcterms:modified xsi:type="dcterms:W3CDTF">2023-12-11T11:53:00Z</dcterms:modified>
</cp:coreProperties>
</file>